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40" w:type="dxa"/>
        <w:tblInd w:w="108" w:type="dxa"/>
        <w:tblLook w:val="01E0" w:firstRow="1" w:lastRow="1" w:firstColumn="1" w:lastColumn="1" w:noHBand="0" w:noVBand="0"/>
      </w:tblPr>
      <w:tblGrid>
        <w:gridCol w:w="1638"/>
        <w:gridCol w:w="7902"/>
      </w:tblGrid>
      <w:tr w:rsidR="008F597A" w14:paraId="7F771E90" w14:textId="77777777">
        <w:trPr>
          <w:cantSplit/>
          <w:trHeight w:val="1701"/>
        </w:trPr>
        <w:tc>
          <w:tcPr>
            <w:tcW w:w="1638" w:type="dxa"/>
            <w:vAlign w:val="center"/>
          </w:tcPr>
          <w:p w14:paraId="297C81A6" w14:textId="77777777" w:rsidR="008F597A" w:rsidRDefault="00963B98">
            <w:pPr>
              <w:overflowPunct w:val="0"/>
              <w:autoSpaceDE w:val="0"/>
              <w:autoSpaceDN w:val="0"/>
              <w:adjustRightInd w:val="0"/>
              <w:ind w:left="-38"/>
              <w:rPr>
                <w:i/>
                <w:sz w:val="20"/>
                <w:szCs w:val="20"/>
              </w:rPr>
            </w:pPr>
            <w:r>
              <w:rPr>
                <w:noProof/>
              </w:rPr>
              <w:drawing>
                <wp:inline distT="0" distB="0" distL="0" distR="0" wp14:anchorId="0DC7F686" wp14:editId="4B4934FE">
                  <wp:extent cx="899160" cy="899160"/>
                  <wp:effectExtent l="0" t="0" r="0" b="0"/>
                  <wp:docPr id="1" name="Image 1" descr="logoquadri_150dpi_25_IB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quadri_150dpi_25_IB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9160" cy="899160"/>
                          </a:xfrm>
                          <a:prstGeom prst="rect">
                            <a:avLst/>
                          </a:prstGeom>
                          <a:noFill/>
                          <a:ln>
                            <a:noFill/>
                          </a:ln>
                        </pic:spPr>
                      </pic:pic>
                    </a:graphicData>
                  </a:graphic>
                </wp:inline>
              </w:drawing>
            </w:r>
          </w:p>
        </w:tc>
        <w:tc>
          <w:tcPr>
            <w:tcW w:w="7902" w:type="dxa"/>
            <w:vAlign w:val="center"/>
          </w:tcPr>
          <w:p w14:paraId="28868816" w14:textId="77777777" w:rsidR="008F597A" w:rsidRDefault="008F597A">
            <w:pPr>
              <w:pStyle w:val="DCETexteCar"/>
              <w:ind w:left="-306" w:right="-108"/>
              <w:jc w:val="center"/>
              <w:rPr>
                <w:smallCaps/>
                <w:sz w:val="32"/>
                <w:szCs w:val="32"/>
              </w:rPr>
            </w:pPr>
            <w:r>
              <w:rPr>
                <w:smallCaps/>
                <w:sz w:val="32"/>
                <w:szCs w:val="32"/>
              </w:rPr>
              <w:t>Direction de la Logistique et des Moyens généraux</w:t>
            </w:r>
          </w:p>
          <w:p w14:paraId="4C1F721B" w14:textId="77777777" w:rsidR="008F597A" w:rsidRDefault="008F597A">
            <w:pPr>
              <w:pStyle w:val="DCETexteCar"/>
              <w:overflowPunct w:val="0"/>
              <w:autoSpaceDE w:val="0"/>
              <w:autoSpaceDN w:val="0"/>
              <w:adjustRightInd w:val="0"/>
              <w:ind w:left="25" w:right="-108"/>
              <w:jc w:val="center"/>
              <w:rPr>
                <w:smallCaps/>
              </w:rPr>
            </w:pPr>
            <w:r>
              <w:rPr>
                <w:smallCaps/>
              </w:rPr>
              <w:t>15 rue de Vaugirard</w:t>
            </w:r>
            <w:r w:rsidR="00762C26">
              <w:rPr>
                <w:smallCaps/>
              </w:rPr>
              <w:t xml:space="preserve"> </w:t>
            </w:r>
            <w:r>
              <w:rPr>
                <w:smallCaps/>
              </w:rPr>
              <w:t>-</w:t>
            </w:r>
            <w:r w:rsidR="00762C26">
              <w:rPr>
                <w:smallCaps/>
              </w:rPr>
              <w:t xml:space="preserve"> </w:t>
            </w:r>
            <w:r>
              <w:rPr>
                <w:smallCaps/>
              </w:rPr>
              <w:t>75291 PARIS CEDEX 06</w:t>
            </w:r>
          </w:p>
          <w:p w14:paraId="6D6965E6" w14:textId="77777777" w:rsidR="008F597A" w:rsidRDefault="005F433B" w:rsidP="00094EC2">
            <w:pPr>
              <w:pStyle w:val="DCETexteCar"/>
              <w:overflowPunct w:val="0"/>
              <w:autoSpaceDE w:val="0"/>
              <w:autoSpaceDN w:val="0"/>
              <w:adjustRightInd w:val="0"/>
              <w:ind w:left="25" w:right="-108"/>
              <w:jc w:val="center"/>
              <w:rPr>
                <w:rFonts w:ascii="Bookman" w:hAnsi="Bookman" w:cs="Bookman"/>
                <w:smallCaps/>
                <w:sz w:val="20"/>
                <w:szCs w:val="20"/>
              </w:rPr>
            </w:pPr>
            <w:r w:rsidRPr="00DE6D80">
              <w:rPr>
                <w:smallCaps/>
                <w:sz w:val="20"/>
                <w:szCs w:val="20"/>
              </w:rPr>
              <w:t>Téléphone</w:t>
            </w:r>
            <w:r w:rsidR="00762C26">
              <w:rPr>
                <w:smallCaps/>
                <w:sz w:val="20"/>
                <w:szCs w:val="20"/>
              </w:rPr>
              <w:t> :</w:t>
            </w:r>
            <w:r w:rsidRPr="00DE6D80">
              <w:rPr>
                <w:smallCaps/>
                <w:sz w:val="20"/>
                <w:szCs w:val="20"/>
              </w:rPr>
              <w:t xml:space="preserve"> </w:t>
            </w:r>
            <w:r>
              <w:rPr>
                <w:smallCaps/>
                <w:sz w:val="20"/>
                <w:szCs w:val="20"/>
              </w:rPr>
              <w:t>+33 (</w:t>
            </w:r>
            <w:r w:rsidRPr="00DE6D80">
              <w:rPr>
                <w:smallCaps/>
                <w:sz w:val="20"/>
                <w:szCs w:val="20"/>
              </w:rPr>
              <w:t>0</w:t>
            </w:r>
            <w:r>
              <w:rPr>
                <w:smallCaps/>
                <w:sz w:val="20"/>
                <w:szCs w:val="20"/>
              </w:rPr>
              <w:t>)</w:t>
            </w:r>
            <w:r w:rsidRPr="00DE6D80">
              <w:rPr>
                <w:smallCaps/>
                <w:sz w:val="20"/>
                <w:szCs w:val="20"/>
              </w:rPr>
              <w:t>1 42 34 2</w:t>
            </w:r>
            <w:r w:rsidR="00672001">
              <w:rPr>
                <w:smallCaps/>
                <w:sz w:val="20"/>
                <w:szCs w:val="20"/>
              </w:rPr>
              <w:t>9 80</w:t>
            </w:r>
          </w:p>
        </w:tc>
      </w:tr>
    </w:tbl>
    <w:p w14:paraId="17DC7DD0" w14:textId="77777777" w:rsidR="008F597A" w:rsidRDefault="008F597A"/>
    <w:p w14:paraId="00D36604" w14:textId="623A8843" w:rsidR="001C4334" w:rsidRDefault="001C4334" w:rsidP="001C4334">
      <w:pPr>
        <w:rPr>
          <w:i/>
          <w:sz w:val="16"/>
          <w:szCs w:val="16"/>
        </w:rPr>
      </w:pPr>
      <w:r>
        <w:rPr>
          <w:i/>
          <w:sz w:val="16"/>
          <w:szCs w:val="16"/>
        </w:rPr>
        <w:t>SENAT-</w:t>
      </w:r>
      <w:r w:rsidRPr="006A30F6">
        <w:rPr>
          <w:i/>
          <w:sz w:val="16"/>
          <w:szCs w:val="16"/>
        </w:rPr>
        <w:t xml:space="preserve">DLMG </w:t>
      </w:r>
      <w:r>
        <w:rPr>
          <w:i/>
          <w:sz w:val="16"/>
          <w:szCs w:val="16"/>
        </w:rPr>
        <w:t>-</w:t>
      </w:r>
      <w:r w:rsidR="002641B9">
        <w:rPr>
          <w:i/>
          <w:sz w:val="16"/>
          <w:szCs w:val="16"/>
        </w:rPr>
        <w:t>2025-05</w:t>
      </w:r>
    </w:p>
    <w:p w14:paraId="48FD4593" w14:textId="77777777" w:rsidR="008F597A" w:rsidRDefault="008F597A">
      <w:pPr>
        <w:pStyle w:val="En-tte"/>
        <w:tabs>
          <w:tab w:val="clear" w:pos="4536"/>
          <w:tab w:val="clear" w:pos="9072"/>
        </w:tabs>
      </w:pPr>
    </w:p>
    <w:p w14:paraId="3762F2FE" w14:textId="77777777" w:rsidR="008F597A" w:rsidRDefault="008F597A">
      <w:pPr>
        <w:pStyle w:val="Corpsdetexte"/>
        <w:jc w:val="center"/>
        <w:rPr>
          <w:szCs w:val="24"/>
        </w:rPr>
      </w:pPr>
    </w:p>
    <w:p w14:paraId="6A10D05D" w14:textId="77777777" w:rsidR="002857FD" w:rsidRDefault="002857FD">
      <w:pPr>
        <w:pStyle w:val="Corpsdetexte"/>
        <w:jc w:val="center"/>
        <w:rPr>
          <w:szCs w:val="24"/>
        </w:rPr>
      </w:pPr>
    </w:p>
    <w:p w14:paraId="221674AD" w14:textId="77777777" w:rsidR="008F597A" w:rsidRDefault="008F597A">
      <w:pPr>
        <w:pStyle w:val="Corpsdetexte"/>
        <w:jc w:val="center"/>
        <w:rPr>
          <w:szCs w:val="24"/>
        </w:rPr>
      </w:pPr>
    </w:p>
    <w:p w14:paraId="5286D21C" w14:textId="77777777" w:rsidR="008F597A" w:rsidRDefault="008F597A">
      <w:pPr>
        <w:widowControl/>
        <w:pBdr>
          <w:top w:val="double" w:sz="4" w:space="30" w:color="auto" w:shadow="1"/>
          <w:left w:val="double" w:sz="4" w:space="0" w:color="auto" w:shadow="1"/>
          <w:bottom w:val="double" w:sz="4" w:space="30" w:color="auto" w:shadow="1"/>
          <w:right w:val="double" w:sz="4" w:space="0" w:color="auto" w:shadow="1"/>
        </w:pBdr>
        <w:jc w:val="center"/>
        <w:rPr>
          <w:b/>
          <w:caps/>
          <w:sz w:val="48"/>
          <w:szCs w:val="48"/>
        </w:rPr>
      </w:pPr>
      <w:r>
        <w:rPr>
          <w:b/>
          <w:caps/>
          <w:sz w:val="48"/>
          <w:szCs w:val="48"/>
        </w:rPr>
        <w:t>appel d’offres ouvert</w:t>
      </w:r>
    </w:p>
    <w:p w14:paraId="19375E08" w14:textId="77777777" w:rsidR="008F597A" w:rsidRDefault="008F597A">
      <w:pPr>
        <w:widowControl/>
        <w:pBdr>
          <w:top w:val="double" w:sz="4" w:space="30" w:color="auto" w:shadow="1"/>
          <w:left w:val="double" w:sz="4" w:space="0" w:color="auto" w:shadow="1"/>
          <w:bottom w:val="double" w:sz="4" w:space="30" w:color="auto" w:shadow="1"/>
          <w:right w:val="double" w:sz="4" w:space="0" w:color="auto" w:shadow="1"/>
        </w:pBdr>
        <w:jc w:val="center"/>
        <w:rPr>
          <w:b/>
          <w:caps/>
          <w:sz w:val="52"/>
          <w:szCs w:val="52"/>
        </w:rPr>
      </w:pPr>
    </w:p>
    <w:p w14:paraId="7C1F14EC" w14:textId="77777777" w:rsidR="009343B6" w:rsidRDefault="00BD00AA" w:rsidP="0037384E">
      <w:pPr>
        <w:widowControl/>
        <w:pBdr>
          <w:top w:val="double" w:sz="4" w:space="30" w:color="auto" w:shadow="1"/>
          <w:left w:val="double" w:sz="4" w:space="0" w:color="auto" w:shadow="1"/>
          <w:bottom w:val="double" w:sz="4" w:space="30" w:color="auto" w:shadow="1"/>
          <w:right w:val="double" w:sz="4" w:space="0" w:color="auto" w:shadow="1"/>
        </w:pBdr>
        <w:jc w:val="center"/>
        <w:rPr>
          <w:b/>
          <w:i/>
          <w:caps/>
          <w:sz w:val="36"/>
          <w:szCs w:val="36"/>
        </w:rPr>
      </w:pPr>
      <w:r>
        <w:rPr>
          <w:b/>
          <w:i/>
          <w:caps/>
          <w:sz w:val="36"/>
          <w:szCs w:val="36"/>
        </w:rPr>
        <w:t>Impressions</w:t>
      </w:r>
    </w:p>
    <w:p w14:paraId="4F728E88" w14:textId="77777777" w:rsidR="008F597A" w:rsidRDefault="008F597A">
      <w:pPr>
        <w:pStyle w:val="En-tte"/>
        <w:tabs>
          <w:tab w:val="clear" w:pos="4536"/>
          <w:tab w:val="clear" w:pos="9072"/>
        </w:tabs>
      </w:pPr>
    </w:p>
    <w:p w14:paraId="78D2C75A" w14:textId="77777777" w:rsidR="008F597A" w:rsidRDefault="008F597A">
      <w:pPr>
        <w:pStyle w:val="En-tte"/>
        <w:tabs>
          <w:tab w:val="clear" w:pos="4536"/>
          <w:tab w:val="clear" w:pos="9072"/>
        </w:tabs>
      </w:pPr>
    </w:p>
    <w:p w14:paraId="4936C0A1" w14:textId="77777777" w:rsidR="008F597A" w:rsidRDefault="008F597A">
      <w:pPr>
        <w:pStyle w:val="En-tte"/>
        <w:tabs>
          <w:tab w:val="clear" w:pos="4536"/>
          <w:tab w:val="clear" w:pos="9072"/>
        </w:tabs>
      </w:pPr>
    </w:p>
    <w:p w14:paraId="5488C0EC" w14:textId="77777777" w:rsidR="008F597A" w:rsidRDefault="008F597A">
      <w:pPr>
        <w:pStyle w:val="En-tte"/>
        <w:tabs>
          <w:tab w:val="clear" w:pos="4536"/>
          <w:tab w:val="left" w:pos="4820"/>
        </w:tabs>
        <w:jc w:val="center"/>
        <w:rPr>
          <w:b/>
          <w:sz w:val="52"/>
          <w:szCs w:val="52"/>
        </w:rPr>
      </w:pPr>
      <w:r>
        <w:rPr>
          <w:b/>
          <w:sz w:val="52"/>
          <w:szCs w:val="52"/>
          <w:bdr w:val="single" w:sz="4" w:space="0" w:color="auto"/>
        </w:rPr>
        <w:t>D.C.E.</w:t>
      </w:r>
    </w:p>
    <w:p w14:paraId="1D5DEECF" w14:textId="77777777" w:rsidR="008F597A" w:rsidRDefault="008F597A">
      <w:pPr>
        <w:pStyle w:val="En-tte"/>
        <w:tabs>
          <w:tab w:val="clear" w:pos="4536"/>
          <w:tab w:val="clear" w:pos="9072"/>
        </w:tabs>
        <w:rPr>
          <w:szCs w:val="24"/>
        </w:rPr>
      </w:pPr>
    </w:p>
    <w:p w14:paraId="379F4335" w14:textId="77777777" w:rsidR="008F597A" w:rsidRDefault="008F597A">
      <w:pPr>
        <w:pStyle w:val="Corpsdetexte"/>
        <w:rPr>
          <w:szCs w:val="24"/>
        </w:rPr>
      </w:pPr>
    </w:p>
    <w:p w14:paraId="73E21115" w14:textId="77777777" w:rsidR="008F597A" w:rsidRDefault="008F597A">
      <w:pPr>
        <w:pStyle w:val="Corpsdetexte"/>
        <w:rPr>
          <w:szCs w:val="24"/>
        </w:rPr>
      </w:pPr>
    </w:p>
    <w:p w14:paraId="42B641BF" w14:textId="77777777" w:rsidR="008F597A" w:rsidRDefault="008F597A">
      <w:pPr>
        <w:pStyle w:val="Corpsdetexte"/>
        <w:pBdr>
          <w:top w:val="double" w:sz="6" w:space="1" w:color="auto" w:shadow="1"/>
          <w:left w:val="double" w:sz="6" w:space="1" w:color="auto" w:shadow="1"/>
          <w:bottom w:val="double" w:sz="6" w:space="1" w:color="auto" w:shadow="1"/>
          <w:right w:val="double" w:sz="6" w:space="16" w:color="auto" w:shadow="1"/>
        </w:pBdr>
      </w:pPr>
    </w:p>
    <w:p w14:paraId="6505249C" w14:textId="77777777" w:rsidR="008F597A" w:rsidRDefault="008F597A">
      <w:pPr>
        <w:pStyle w:val="Corpsdetexte"/>
        <w:pBdr>
          <w:top w:val="double" w:sz="6" w:space="1" w:color="auto" w:shadow="1"/>
          <w:left w:val="double" w:sz="6" w:space="1" w:color="auto" w:shadow="1"/>
          <w:bottom w:val="double" w:sz="6" w:space="1" w:color="auto" w:shadow="1"/>
          <w:right w:val="double" w:sz="6" w:space="16" w:color="auto" w:shadow="1"/>
        </w:pBdr>
      </w:pPr>
    </w:p>
    <w:p w14:paraId="115A67EA" w14:textId="77777777" w:rsidR="008F597A" w:rsidRDefault="008F597A">
      <w:pPr>
        <w:pStyle w:val="Corpsdetexte"/>
        <w:pBdr>
          <w:top w:val="double" w:sz="6" w:space="1" w:color="auto" w:shadow="1"/>
          <w:left w:val="double" w:sz="6" w:space="1" w:color="auto" w:shadow="1"/>
          <w:bottom w:val="double" w:sz="6" w:space="1" w:color="auto" w:shadow="1"/>
          <w:right w:val="double" w:sz="6" w:space="16" w:color="auto" w:shadow="1"/>
        </w:pBdr>
        <w:jc w:val="center"/>
        <w:rPr>
          <w:b/>
          <w:sz w:val="52"/>
        </w:rPr>
      </w:pPr>
      <w:r>
        <w:rPr>
          <w:b/>
          <w:sz w:val="52"/>
        </w:rPr>
        <w:t>ACTE D’ENGAGEMENT</w:t>
      </w:r>
    </w:p>
    <w:p w14:paraId="54513D6B" w14:textId="77777777" w:rsidR="008F597A" w:rsidRPr="00094EC2" w:rsidRDefault="008F597A">
      <w:pPr>
        <w:pStyle w:val="Corpsdetexte"/>
        <w:pBdr>
          <w:top w:val="double" w:sz="6" w:space="1" w:color="auto" w:shadow="1"/>
          <w:left w:val="double" w:sz="6" w:space="1" w:color="auto" w:shadow="1"/>
          <w:bottom w:val="double" w:sz="6" w:space="1" w:color="auto" w:shadow="1"/>
          <w:right w:val="double" w:sz="6" w:space="16" w:color="auto" w:shadow="1"/>
        </w:pBdr>
        <w:jc w:val="center"/>
        <w:rPr>
          <w:b/>
          <w:sz w:val="28"/>
          <w:szCs w:val="28"/>
        </w:rPr>
      </w:pPr>
    </w:p>
    <w:p w14:paraId="724E50E5" w14:textId="0592ED2E" w:rsidR="00E832A8" w:rsidRDefault="0050082A" w:rsidP="00DB1345">
      <w:pPr>
        <w:pStyle w:val="Corpsdetexte"/>
        <w:pBdr>
          <w:top w:val="double" w:sz="6" w:space="1" w:color="auto" w:shadow="1"/>
          <w:left w:val="double" w:sz="6" w:space="1" w:color="auto" w:shadow="1"/>
          <w:bottom w:val="double" w:sz="6" w:space="1" w:color="auto" w:shadow="1"/>
          <w:right w:val="double" w:sz="6" w:space="16" w:color="auto" w:shadow="1"/>
        </w:pBdr>
        <w:jc w:val="center"/>
      </w:pPr>
      <w:r w:rsidRPr="0050082A">
        <w:rPr>
          <w:b/>
          <w:bCs/>
          <w:sz w:val="28"/>
          <w:szCs w:val="28"/>
          <w:u w:val="single"/>
        </w:rPr>
        <w:t xml:space="preserve">Lot n° </w:t>
      </w:r>
      <w:r w:rsidR="00DB1345">
        <w:rPr>
          <w:b/>
          <w:bCs/>
          <w:sz w:val="28"/>
          <w:szCs w:val="28"/>
          <w:u w:val="single"/>
        </w:rPr>
        <w:t>3</w:t>
      </w:r>
      <w:r w:rsidR="00762C26" w:rsidRPr="00762C26">
        <w:rPr>
          <w:b/>
          <w:bCs/>
          <w:sz w:val="28"/>
          <w:szCs w:val="28"/>
        </w:rPr>
        <w:br/>
      </w:r>
      <w:r w:rsidR="002641B9">
        <w:rPr>
          <w:b/>
          <w:bCs/>
          <w:sz w:val="28"/>
          <w:szCs w:val="28"/>
        </w:rPr>
        <w:t>I</w:t>
      </w:r>
      <w:r w:rsidR="002641B9" w:rsidRPr="002641B9">
        <w:rPr>
          <w:b/>
          <w:bCs/>
          <w:sz w:val="28"/>
          <w:szCs w:val="28"/>
        </w:rPr>
        <w:t xml:space="preserve">mpressions </w:t>
      </w:r>
      <w:r w:rsidR="00DB1345">
        <w:rPr>
          <w:b/>
          <w:bCs/>
          <w:sz w:val="28"/>
          <w:szCs w:val="28"/>
        </w:rPr>
        <w:t>de documents parlementaires</w:t>
      </w:r>
    </w:p>
    <w:p w14:paraId="41824EBD" w14:textId="77777777" w:rsidR="008F597A" w:rsidRDefault="008F597A">
      <w:pPr>
        <w:jc w:val="center"/>
      </w:pPr>
    </w:p>
    <w:p w14:paraId="67FE5724" w14:textId="77777777" w:rsidR="00874C9D" w:rsidRDefault="008F597A" w:rsidP="00874C9D">
      <w:pPr>
        <w:pStyle w:val="DCEArticle"/>
      </w:pPr>
      <w:r>
        <w:br w:type="page"/>
      </w:r>
      <w:r w:rsidR="00874C9D">
        <w:lastRenderedPageBreak/>
        <w:t>objet</w:t>
      </w:r>
    </w:p>
    <w:p w14:paraId="2361DBDE" w14:textId="2EF9E7E8" w:rsidR="00417947" w:rsidRDefault="009B159B" w:rsidP="00401D60">
      <w:pPr>
        <w:spacing w:before="120" w:after="120"/>
        <w:jc w:val="both"/>
      </w:pPr>
      <w:bookmarkStart w:id="0" w:name="_Hlk200731838"/>
      <w:r>
        <w:t>L’</w:t>
      </w:r>
      <w:r w:rsidR="0078476E">
        <w:t>accord-cadre</w:t>
      </w:r>
      <w:r w:rsidR="00417947">
        <w:t xml:space="preserve"> porte sur l’impression de documents administratifs, de </w:t>
      </w:r>
      <w:r w:rsidR="00CF1653">
        <w:t xml:space="preserve">documents de </w:t>
      </w:r>
      <w:r w:rsidR="00417947">
        <w:t>communication et</w:t>
      </w:r>
      <w:r w:rsidR="00417947" w:rsidRPr="001A7F1C">
        <w:t xml:space="preserve"> </w:t>
      </w:r>
      <w:r w:rsidR="00CF1653">
        <w:t xml:space="preserve">de documents </w:t>
      </w:r>
      <w:r w:rsidR="00417947">
        <w:t>parlementaires.</w:t>
      </w:r>
    </w:p>
    <w:bookmarkEnd w:id="0"/>
    <w:p w14:paraId="7C3C9AAD" w14:textId="157D699C" w:rsidR="00874C9D" w:rsidRDefault="00417947" w:rsidP="00401D60">
      <w:pPr>
        <w:spacing w:before="120" w:after="120"/>
        <w:jc w:val="both"/>
      </w:pPr>
      <w:r>
        <w:t xml:space="preserve">Le </w:t>
      </w:r>
      <w:r w:rsidR="00B12CC6">
        <w:t xml:space="preserve">présent </w:t>
      </w:r>
      <w:r w:rsidR="00874C9D">
        <w:t xml:space="preserve">lot </w:t>
      </w:r>
      <w:r>
        <w:t xml:space="preserve">n° </w:t>
      </w:r>
      <w:r w:rsidR="00DB1345">
        <w:t>3</w:t>
      </w:r>
      <w:r>
        <w:t xml:space="preserve"> </w:t>
      </w:r>
      <w:proofErr w:type="gramStart"/>
      <w:r w:rsidR="00DB1345" w:rsidRPr="00B54B20">
        <w:t>porte</w:t>
      </w:r>
      <w:proofErr w:type="gramEnd"/>
      <w:r w:rsidR="00DB1345" w:rsidRPr="00B54B20">
        <w:t xml:space="preserve"> sur l’impression de documents parlementaires</w:t>
      </w:r>
      <w:r w:rsidR="00DB1345">
        <w:t> :</w:t>
      </w:r>
      <w:r w:rsidR="00DB1345" w:rsidRPr="00B54B20">
        <w:t xml:space="preserve"> essentiellement des livrets au </w:t>
      </w:r>
      <w:r w:rsidR="00DB1345">
        <w:t>format 16 x </w:t>
      </w:r>
      <w:r w:rsidR="00DB1345" w:rsidRPr="00B54B20">
        <w:t>24</w:t>
      </w:r>
      <w:r w:rsidR="00DB1345">
        <w:t> </w:t>
      </w:r>
      <w:r w:rsidR="00DB1345" w:rsidRPr="00B54B20">
        <w:t>cm, impressions monochromes (noir) ou en quadrichromie</w:t>
      </w:r>
      <w:r w:rsidR="00DB1345">
        <w:t xml:space="preserve"> ou la fourniture de documents parlementaires sur supports numériques</w:t>
      </w:r>
      <w:r w:rsidR="00DB1345" w:rsidRPr="00B54B20">
        <w:t xml:space="preserve">. Il comprend le traitement des fichiers informatiques, la composition ou l’enrichissement des couvertures, </w:t>
      </w:r>
      <w:r w:rsidR="00DB1345" w:rsidRPr="00827CD8">
        <w:t xml:space="preserve">l’impression et le façonnage des documents, ainsi que leur conditionnement et </w:t>
      </w:r>
      <w:proofErr w:type="gramStart"/>
      <w:r w:rsidR="00DB1345" w:rsidRPr="00827CD8">
        <w:t>livraison.</w:t>
      </w:r>
      <w:r w:rsidR="00ED15AE">
        <w:t>.</w:t>
      </w:r>
      <w:proofErr w:type="gramEnd"/>
      <w:r w:rsidR="00CF1653">
        <w:t xml:space="preserve"> </w:t>
      </w:r>
      <w:bookmarkStart w:id="1" w:name="_Hlk200731890"/>
      <w:r w:rsidR="00CF1653">
        <w:t>La consistance des prestations est définie au cahier des clauses techniques particulières</w:t>
      </w:r>
      <w:r w:rsidR="00DB1345">
        <w:t> </w:t>
      </w:r>
      <w:r w:rsidR="00CF1653">
        <w:t>(CCTP).</w:t>
      </w:r>
      <w:bookmarkEnd w:id="1"/>
    </w:p>
    <w:p w14:paraId="3C06E68B" w14:textId="77777777" w:rsidR="00874C9D" w:rsidRPr="00271411" w:rsidRDefault="00874C9D" w:rsidP="00874C9D">
      <w:pPr>
        <w:pStyle w:val="DCEArticle"/>
      </w:pPr>
      <w:r>
        <w:t>PARTIES CONTRACTANTES</w:t>
      </w:r>
    </w:p>
    <w:tbl>
      <w:tblPr>
        <w:tblW w:w="0" w:type="auto"/>
        <w:jc w:val="center"/>
        <w:tblLook w:val="01E0" w:firstRow="1" w:lastRow="1" w:firstColumn="1" w:lastColumn="1" w:noHBand="0" w:noVBand="0"/>
      </w:tblPr>
      <w:tblGrid>
        <w:gridCol w:w="3745"/>
        <w:gridCol w:w="4944"/>
      </w:tblGrid>
      <w:tr w:rsidR="00920B2E" w:rsidRPr="004C6DBE" w14:paraId="3E945346" w14:textId="77777777" w:rsidTr="007C4AC6">
        <w:trPr>
          <w:cantSplit/>
          <w:trHeight w:val="2268"/>
          <w:jc w:val="center"/>
        </w:trPr>
        <w:tc>
          <w:tcPr>
            <w:tcW w:w="3756" w:type="dxa"/>
            <w:shd w:val="clear" w:color="auto" w:fill="auto"/>
          </w:tcPr>
          <w:p w14:paraId="6FC73A89" w14:textId="77777777" w:rsidR="00920B2E" w:rsidRPr="004C6DBE" w:rsidRDefault="00920B2E" w:rsidP="007C4AC6">
            <w:pPr>
              <w:pStyle w:val="DCETexte"/>
              <w:overflowPunct w:val="0"/>
              <w:autoSpaceDE w:val="0"/>
              <w:autoSpaceDN w:val="0"/>
              <w:adjustRightInd w:val="0"/>
              <w:rPr>
                <w:rFonts w:cs="Bookman"/>
                <w:b/>
              </w:rPr>
            </w:pPr>
            <w:r w:rsidRPr="004C6DBE">
              <w:rPr>
                <w:rFonts w:cs="Bookman"/>
                <w:b/>
              </w:rPr>
              <w:t>Acheteur public</w:t>
            </w:r>
            <w:r w:rsidR="00762C26">
              <w:rPr>
                <w:rFonts w:cs="Bookman"/>
                <w:b/>
              </w:rPr>
              <w:t> :</w:t>
            </w:r>
          </w:p>
        </w:tc>
        <w:tc>
          <w:tcPr>
            <w:tcW w:w="4964" w:type="dxa"/>
            <w:shd w:val="clear" w:color="auto" w:fill="auto"/>
          </w:tcPr>
          <w:p w14:paraId="491D8405" w14:textId="77777777" w:rsidR="00920B2E" w:rsidRPr="004C6DBE" w:rsidRDefault="00920B2E" w:rsidP="007C4AC6">
            <w:pPr>
              <w:pStyle w:val="DCETexte"/>
              <w:overflowPunct w:val="0"/>
              <w:autoSpaceDE w:val="0"/>
              <w:autoSpaceDN w:val="0"/>
              <w:adjustRightInd w:val="0"/>
              <w:rPr>
                <w:rFonts w:cs="Bookman"/>
                <w:caps/>
              </w:rPr>
            </w:pPr>
            <w:r w:rsidRPr="004C6DBE">
              <w:rPr>
                <w:rFonts w:cs="Bookman"/>
                <w:caps/>
              </w:rPr>
              <w:t>Sénat</w:t>
            </w:r>
          </w:p>
          <w:p w14:paraId="0C5E7D2D" w14:textId="77777777" w:rsidR="00920B2E" w:rsidRPr="004C6DBE" w:rsidRDefault="00920B2E" w:rsidP="007C4AC6">
            <w:pPr>
              <w:pStyle w:val="DCETexte"/>
              <w:overflowPunct w:val="0"/>
              <w:autoSpaceDE w:val="0"/>
              <w:autoSpaceDN w:val="0"/>
              <w:adjustRightInd w:val="0"/>
              <w:rPr>
                <w:rFonts w:cs="Bookman"/>
              </w:rPr>
            </w:pPr>
            <w:r w:rsidRPr="004C6DBE">
              <w:rPr>
                <w:rFonts w:cs="Bookman"/>
              </w:rPr>
              <w:t>Direction de la Logistique et des Moyens généraux (DLMG)</w:t>
            </w:r>
          </w:p>
          <w:p w14:paraId="1FF4D428" w14:textId="77777777" w:rsidR="00920B2E" w:rsidRPr="004C6DBE" w:rsidRDefault="00920B2E" w:rsidP="007C4AC6">
            <w:pPr>
              <w:pStyle w:val="DCETexte"/>
              <w:overflowPunct w:val="0"/>
              <w:autoSpaceDE w:val="0"/>
              <w:autoSpaceDN w:val="0"/>
              <w:adjustRightInd w:val="0"/>
              <w:rPr>
                <w:rFonts w:cs="Bookman"/>
              </w:rPr>
            </w:pPr>
            <w:r w:rsidRPr="004C6DBE">
              <w:rPr>
                <w:rFonts w:cs="Bookman"/>
              </w:rPr>
              <w:t xml:space="preserve">15 rue de Vaugirard </w:t>
            </w:r>
          </w:p>
          <w:p w14:paraId="0E7BCDD6" w14:textId="77777777" w:rsidR="00920B2E" w:rsidRPr="004C6DBE" w:rsidRDefault="00920B2E" w:rsidP="007C4AC6">
            <w:pPr>
              <w:pStyle w:val="DCETexte"/>
              <w:overflowPunct w:val="0"/>
              <w:autoSpaceDE w:val="0"/>
              <w:autoSpaceDN w:val="0"/>
              <w:adjustRightInd w:val="0"/>
              <w:rPr>
                <w:rFonts w:cs="Bookman"/>
              </w:rPr>
            </w:pPr>
            <w:r w:rsidRPr="004C6DBE">
              <w:rPr>
                <w:rFonts w:cs="Bookman"/>
              </w:rPr>
              <w:t>75291 PARIS CEDEX 06</w:t>
            </w:r>
          </w:p>
        </w:tc>
      </w:tr>
      <w:tr w:rsidR="00920B2E" w:rsidRPr="004C6DBE" w14:paraId="669A3BAB" w14:textId="77777777" w:rsidTr="007C4AC6">
        <w:trPr>
          <w:cantSplit/>
          <w:trHeight w:val="1701"/>
          <w:jc w:val="center"/>
        </w:trPr>
        <w:tc>
          <w:tcPr>
            <w:tcW w:w="3756" w:type="dxa"/>
            <w:shd w:val="clear" w:color="auto" w:fill="auto"/>
            <w:vAlign w:val="center"/>
          </w:tcPr>
          <w:p w14:paraId="5B4B77AC" w14:textId="77777777" w:rsidR="00920B2E" w:rsidRPr="004C6DBE" w:rsidRDefault="00920B2E" w:rsidP="007C4AC6">
            <w:pPr>
              <w:pStyle w:val="DCETexte"/>
              <w:overflowPunct w:val="0"/>
              <w:autoSpaceDE w:val="0"/>
              <w:autoSpaceDN w:val="0"/>
              <w:adjustRightInd w:val="0"/>
              <w:rPr>
                <w:rFonts w:cs="Bookman"/>
                <w:b/>
              </w:rPr>
            </w:pPr>
            <w:r w:rsidRPr="004C6DBE">
              <w:rPr>
                <w:rFonts w:cs="Bookman"/>
                <w:b/>
              </w:rPr>
              <w:t>Pouvoir adjudicateur</w:t>
            </w:r>
            <w:r w:rsidR="00762C26">
              <w:rPr>
                <w:rFonts w:cs="Bookman"/>
                <w:b/>
              </w:rPr>
              <w:t> :</w:t>
            </w:r>
          </w:p>
        </w:tc>
        <w:tc>
          <w:tcPr>
            <w:tcW w:w="4964" w:type="dxa"/>
            <w:shd w:val="clear" w:color="auto" w:fill="auto"/>
            <w:vAlign w:val="center"/>
          </w:tcPr>
          <w:p w14:paraId="793AFA1E" w14:textId="77777777" w:rsidR="00920B2E" w:rsidRPr="004C6DBE" w:rsidRDefault="00920B2E" w:rsidP="007C4AC6">
            <w:pPr>
              <w:pStyle w:val="DCETexte"/>
              <w:overflowPunct w:val="0"/>
              <w:autoSpaceDE w:val="0"/>
              <w:autoSpaceDN w:val="0"/>
              <w:adjustRightInd w:val="0"/>
              <w:rPr>
                <w:rFonts w:cs="Bookman"/>
              </w:rPr>
            </w:pPr>
            <w:r w:rsidRPr="004C6DBE">
              <w:rPr>
                <w:rFonts w:cs="Bookman"/>
              </w:rPr>
              <w:t>L’État – Sénat</w:t>
            </w:r>
          </w:p>
        </w:tc>
      </w:tr>
      <w:tr w:rsidR="00094EC2" w:rsidRPr="004C6DBE" w14:paraId="249CFF6E" w14:textId="77777777" w:rsidTr="00762C26">
        <w:trPr>
          <w:cantSplit/>
          <w:trHeight w:val="567"/>
          <w:jc w:val="center"/>
        </w:trPr>
        <w:tc>
          <w:tcPr>
            <w:tcW w:w="8720" w:type="dxa"/>
            <w:gridSpan w:val="2"/>
            <w:shd w:val="clear" w:color="auto" w:fill="auto"/>
          </w:tcPr>
          <w:p w14:paraId="45F0092E" w14:textId="77777777" w:rsidR="00094EC2" w:rsidRPr="004C6DBE" w:rsidRDefault="00094EC2" w:rsidP="00762C26">
            <w:pPr>
              <w:pStyle w:val="DCETexte"/>
              <w:overflowPunct w:val="0"/>
              <w:autoSpaceDE w:val="0"/>
              <w:autoSpaceDN w:val="0"/>
              <w:adjustRightInd w:val="0"/>
              <w:rPr>
                <w:rFonts w:cs="Bookman"/>
                <w:b/>
              </w:rPr>
            </w:pPr>
            <w:r w:rsidRPr="004C6DBE">
              <w:rPr>
                <w:rFonts w:cs="Bookman"/>
                <w:b/>
              </w:rPr>
              <w:t>Personne habilitée à donner les renseignem</w:t>
            </w:r>
            <w:r>
              <w:rPr>
                <w:rFonts w:cs="Bookman"/>
                <w:b/>
              </w:rPr>
              <w:t>ents prévus aux articles R. 2191-60 à R. 2191-62 du code de la commande publique</w:t>
            </w:r>
            <w:r w:rsidR="00762C26">
              <w:rPr>
                <w:rFonts w:cs="Bookman"/>
                <w:b/>
              </w:rPr>
              <w:t> :</w:t>
            </w:r>
          </w:p>
        </w:tc>
      </w:tr>
      <w:tr w:rsidR="00094EC2" w:rsidRPr="004C6DBE" w14:paraId="3A316AB0" w14:textId="77777777" w:rsidTr="00762C26">
        <w:trPr>
          <w:cantSplit/>
          <w:trHeight w:val="1701"/>
          <w:jc w:val="center"/>
        </w:trPr>
        <w:tc>
          <w:tcPr>
            <w:tcW w:w="3756" w:type="dxa"/>
            <w:shd w:val="clear" w:color="auto" w:fill="auto"/>
          </w:tcPr>
          <w:p w14:paraId="35FFF102" w14:textId="77777777" w:rsidR="00094EC2" w:rsidRPr="004C6DBE" w:rsidRDefault="00094EC2" w:rsidP="00762C26">
            <w:pPr>
              <w:overflowPunct w:val="0"/>
              <w:autoSpaceDE w:val="0"/>
              <w:autoSpaceDN w:val="0"/>
              <w:adjustRightInd w:val="0"/>
              <w:rPr>
                <w:rFonts w:cs="Bookman"/>
                <w:b/>
              </w:rPr>
            </w:pPr>
          </w:p>
        </w:tc>
        <w:tc>
          <w:tcPr>
            <w:tcW w:w="4964" w:type="dxa"/>
            <w:shd w:val="clear" w:color="auto" w:fill="auto"/>
          </w:tcPr>
          <w:p w14:paraId="36CDAF98" w14:textId="77777777" w:rsidR="00094EC2" w:rsidRPr="004C6DBE" w:rsidRDefault="00094EC2" w:rsidP="00762C26">
            <w:pPr>
              <w:pStyle w:val="DCETexte"/>
              <w:overflowPunct w:val="0"/>
              <w:autoSpaceDE w:val="0"/>
              <w:autoSpaceDN w:val="0"/>
              <w:adjustRightInd w:val="0"/>
              <w:rPr>
                <w:rFonts w:cs="Bookman"/>
              </w:rPr>
            </w:pPr>
            <w:r w:rsidRPr="004C6DBE">
              <w:rPr>
                <w:rFonts w:cs="Bookman"/>
              </w:rPr>
              <w:t>M</w:t>
            </w:r>
            <w:r w:rsidR="00E76EC4">
              <w:rPr>
                <w:rFonts w:cs="Bookman"/>
              </w:rPr>
              <w:t>onsieur</w:t>
            </w:r>
            <w:r w:rsidRPr="004C6DBE">
              <w:rPr>
                <w:rFonts w:cs="Bookman"/>
              </w:rPr>
              <w:t xml:space="preserve"> le Trésorier du Sénat</w:t>
            </w:r>
          </w:p>
          <w:p w14:paraId="0BD63A35" w14:textId="77777777" w:rsidR="00094EC2" w:rsidRPr="004C6DBE" w:rsidRDefault="00094EC2" w:rsidP="00762C26">
            <w:pPr>
              <w:pStyle w:val="DCETexte"/>
              <w:overflowPunct w:val="0"/>
              <w:autoSpaceDE w:val="0"/>
              <w:autoSpaceDN w:val="0"/>
              <w:adjustRightInd w:val="0"/>
              <w:rPr>
                <w:rFonts w:cs="Bookman"/>
              </w:rPr>
            </w:pPr>
            <w:r w:rsidRPr="004C6DBE">
              <w:rPr>
                <w:rFonts w:cs="Bookman"/>
              </w:rPr>
              <w:t xml:space="preserve">15 rue de Vaugirard </w:t>
            </w:r>
          </w:p>
          <w:p w14:paraId="3483AA84" w14:textId="77777777" w:rsidR="00094EC2" w:rsidRPr="004C6DBE" w:rsidRDefault="00094EC2" w:rsidP="00762C26">
            <w:pPr>
              <w:pStyle w:val="DCETexte"/>
              <w:overflowPunct w:val="0"/>
              <w:autoSpaceDE w:val="0"/>
              <w:autoSpaceDN w:val="0"/>
              <w:adjustRightInd w:val="0"/>
              <w:rPr>
                <w:rFonts w:cs="Bookman"/>
              </w:rPr>
            </w:pPr>
            <w:r w:rsidRPr="004C6DBE">
              <w:rPr>
                <w:rFonts w:cs="Bookman"/>
              </w:rPr>
              <w:t>75291 PARIS CEDEX 06</w:t>
            </w:r>
          </w:p>
        </w:tc>
      </w:tr>
      <w:tr w:rsidR="00920B2E" w:rsidRPr="004C6DBE" w14:paraId="02D89939" w14:textId="77777777" w:rsidTr="007C4AC6">
        <w:trPr>
          <w:cantSplit/>
          <w:trHeight w:val="1701"/>
          <w:jc w:val="center"/>
        </w:trPr>
        <w:tc>
          <w:tcPr>
            <w:tcW w:w="3756" w:type="dxa"/>
            <w:shd w:val="clear" w:color="auto" w:fill="auto"/>
            <w:vAlign w:val="center"/>
          </w:tcPr>
          <w:p w14:paraId="14D6A886" w14:textId="77777777" w:rsidR="00920B2E" w:rsidRPr="004C6DBE" w:rsidRDefault="00920B2E" w:rsidP="007C4AC6">
            <w:pPr>
              <w:pStyle w:val="DCETexte"/>
              <w:overflowPunct w:val="0"/>
              <w:autoSpaceDE w:val="0"/>
              <w:autoSpaceDN w:val="0"/>
              <w:adjustRightInd w:val="0"/>
              <w:rPr>
                <w:rFonts w:cs="Bookman"/>
                <w:b/>
              </w:rPr>
            </w:pPr>
            <w:r w:rsidRPr="004C6DBE">
              <w:rPr>
                <w:rFonts w:cs="Bookman"/>
                <w:b/>
              </w:rPr>
              <w:t>Ordonnateur</w:t>
            </w:r>
            <w:r w:rsidR="00762C26">
              <w:rPr>
                <w:rFonts w:cs="Bookman"/>
                <w:b/>
              </w:rPr>
              <w:t> :</w:t>
            </w:r>
          </w:p>
        </w:tc>
        <w:tc>
          <w:tcPr>
            <w:tcW w:w="4964" w:type="dxa"/>
            <w:shd w:val="clear" w:color="auto" w:fill="auto"/>
            <w:vAlign w:val="center"/>
          </w:tcPr>
          <w:p w14:paraId="0A0BD435" w14:textId="27D99D7A" w:rsidR="00920B2E" w:rsidRPr="004C6DBE" w:rsidRDefault="00CF1653" w:rsidP="007C4AC6">
            <w:pPr>
              <w:pStyle w:val="DCETexte"/>
              <w:overflowPunct w:val="0"/>
              <w:autoSpaceDE w:val="0"/>
              <w:autoSpaceDN w:val="0"/>
              <w:adjustRightInd w:val="0"/>
              <w:rPr>
                <w:rFonts w:cs="Bookman"/>
              </w:rPr>
            </w:pPr>
            <w:r>
              <w:rPr>
                <w:rFonts w:cs="Bookman"/>
              </w:rPr>
              <w:t xml:space="preserve">Madame la Questeure déléguée ou </w:t>
            </w:r>
            <w:r w:rsidR="00920B2E" w:rsidRPr="004C6DBE">
              <w:rPr>
                <w:rFonts w:cs="Bookman"/>
              </w:rPr>
              <w:t>Monsieur le Questeur délégué</w:t>
            </w:r>
          </w:p>
        </w:tc>
      </w:tr>
      <w:tr w:rsidR="00920B2E" w:rsidRPr="004C6DBE" w14:paraId="66187755" w14:textId="77777777" w:rsidTr="007C4AC6">
        <w:trPr>
          <w:cantSplit/>
          <w:trHeight w:val="567"/>
          <w:jc w:val="center"/>
        </w:trPr>
        <w:tc>
          <w:tcPr>
            <w:tcW w:w="8720" w:type="dxa"/>
            <w:gridSpan w:val="2"/>
            <w:shd w:val="clear" w:color="auto" w:fill="auto"/>
          </w:tcPr>
          <w:p w14:paraId="4A7ADA60" w14:textId="77777777" w:rsidR="00920B2E" w:rsidRPr="004C6DBE" w:rsidRDefault="00920B2E" w:rsidP="007C4AC6">
            <w:pPr>
              <w:pStyle w:val="DCETexte"/>
              <w:overflowPunct w:val="0"/>
              <w:autoSpaceDE w:val="0"/>
              <w:autoSpaceDN w:val="0"/>
              <w:adjustRightInd w:val="0"/>
              <w:rPr>
                <w:rFonts w:cs="Bookman"/>
              </w:rPr>
            </w:pPr>
            <w:r w:rsidRPr="004C6DBE">
              <w:rPr>
                <w:rFonts w:cs="Bookman"/>
                <w:b/>
              </w:rPr>
              <w:t>Comptable public assignataire des paiements</w:t>
            </w:r>
            <w:r w:rsidR="00762C26">
              <w:rPr>
                <w:rFonts w:cs="Bookman"/>
                <w:b/>
              </w:rPr>
              <w:t> :</w:t>
            </w:r>
          </w:p>
        </w:tc>
      </w:tr>
      <w:tr w:rsidR="00920B2E" w:rsidRPr="004C6DBE" w14:paraId="037D2D06" w14:textId="77777777" w:rsidTr="007C4AC6">
        <w:trPr>
          <w:cantSplit/>
          <w:trHeight w:val="1701"/>
          <w:jc w:val="center"/>
        </w:trPr>
        <w:tc>
          <w:tcPr>
            <w:tcW w:w="3756" w:type="dxa"/>
            <w:shd w:val="clear" w:color="auto" w:fill="auto"/>
          </w:tcPr>
          <w:p w14:paraId="53A6DC48" w14:textId="77777777" w:rsidR="00920B2E" w:rsidRPr="004C6DBE" w:rsidRDefault="00920B2E" w:rsidP="007C4AC6">
            <w:pPr>
              <w:pStyle w:val="DCETexte"/>
              <w:overflowPunct w:val="0"/>
              <w:autoSpaceDE w:val="0"/>
              <w:autoSpaceDN w:val="0"/>
              <w:adjustRightInd w:val="0"/>
              <w:rPr>
                <w:rFonts w:cs="Bookman"/>
              </w:rPr>
            </w:pPr>
            <w:r w:rsidRPr="004C6DBE">
              <w:rPr>
                <w:rFonts w:cs="Bookman"/>
              </w:rPr>
              <w:lastRenderedPageBreak/>
              <w:t xml:space="preserve"> </w:t>
            </w:r>
          </w:p>
        </w:tc>
        <w:tc>
          <w:tcPr>
            <w:tcW w:w="4964" w:type="dxa"/>
            <w:shd w:val="clear" w:color="auto" w:fill="auto"/>
          </w:tcPr>
          <w:p w14:paraId="435D9F48" w14:textId="77777777" w:rsidR="00495305" w:rsidRPr="004C6DBE" w:rsidRDefault="00495305" w:rsidP="00495305">
            <w:pPr>
              <w:pStyle w:val="DCETexte"/>
              <w:overflowPunct w:val="0"/>
              <w:autoSpaceDE w:val="0"/>
              <w:autoSpaceDN w:val="0"/>
              <w:adjustRightInd w:val="0"/>
              <w:rPr>
                <w:rFonts w:cs="Bookman"/>
              </w:rPr>
            </w:pPr>
            <w:r w:rsidRPr="004C6DBE">
              <w:rPr>
                <w:rFonts w:cs="Bookman"/>
              </w:rPr>
              <w:t>M</w:t>
            </w:r>
            <w:r w:rsidR="00E76EC4">
              <w:rPr>
                <w:rFonts w:cs="Bookman"/>
              </w:rPr>
              <w:t>onsieur</w:t>
            </w:r>
            <w:r w:rsidRPr="004C6DBE">
              <w:rPr>
                <w:rFonts w:cs="Bookman"/>
              </w:rPr>
              <w:t xml:space="preserve"> le Trésorier du Sénat</w:t>
            </w:r>
          </w:p>
          <w:p w14:paraId="79B460EC" w14:textId="77777777" w:rsidR="00920B2E" w:rsidRPr="004C6DBE" w:rsidRDefault="00920B2E" w:rsidP="007C4AC6">
            <w:pPr>
              <w:pStyle w:val="DCETexte"/>
              <w:overflowPunct w:val="0"/>
              <w:autoSpaceDE w:val="0"/>
              <w:autoSpaceDN w:val="0"/>
              <w:adjustRightInd w:val="0"/>
              <w:rPr>
                <w:rFonts w:cs="Bookman"/>
              </w:rPr>
            </w:pPr>
            <w:r w:rsidRPr="004C6DBE">
              <w:rPr>
                <w:rFonts w:cs="Bookman"/>
              </w:rPr>
              <w:t xml:space="preserve">15 rue de Vaugirard </w:t>
            </w:r>
          </w:p>
          <w:p w14:paraId="17F740C9" w14:textId="77777777" w:rsidR="00920B2E" w:rsidRPr="004C6DBE" w:rsidRDefault="00920B2E" w:rsidP="007C4AC6">
            <w:pPr>
              <w:pStyle w:val="DCETexte"/>
              <w:overflowPunct w:val="0"/>
              <w:autoSpaceDE w:val="0"/>
              <w:autoSpaceDN w:val="0"/>
              <w:adjustRightInd w:val="0"/>
              <w:rPr>
                <w:rFonts w:cs="Bookman"/>
              </w:rPr>
            </w:pPr>
            <w:r w:rsidRPr="004C6DBE">
              <w:rPr>
                <w:rFonts w:cs="Bookman"/>
              </w:rPr>
              <w:t>75291 PARIS CEDEX 06</w:t>
            </w:r>
          </w:p>
        </w:tc>
      </w:tr>
    </w:tbl>
    <w:p w14:paraId="7434F606" w14:textId="77777777" w:rsidR="00920B2E" w:rsidRPr="004C6DBE" w:rsidRDefault="00920B2E" w:rsidP="00920B2E">
      <w:pPr>
        <w:pStyle w:val="DCEArticle"/>
        <w:rPr>
          <w:sz w:val="24"/>
          <w:szCs w:val="24"/>
        </w:rPr>
      </w:pPr>
      <w:r w:rsidRPr="00394F42">
        <w:t>titulaire du marché</w:t>
      </w:r>
      <w:r w:rsidRPr="00394F42">
        <w:br/>
      </w:r>
    </w:p>
    <w:p w14:paraId="2ECF42E3" w14:textId="77777777" w:rsidR="00920B2E" w:rsidRPr="004C6DBE" w:rsidRDefault="00920B2E" w:rsidP="00920B2E">
      <w:pPr>
        <w:widowControl/>
        <w:tabs>
          <w:tab w:val="left" w:leader="dot" w:pos="8789"/>
        </w:tabs>
        <w:spacing w:line="480" w:lineRule="auto"/>
      </w:pPr>
      <w:r w:rsidRPr="004C6DBE">
        <w:t xml:space="preserve">Je soussigné(e), M. Mme </w:t>
      </w:r>
      <w:r w:rsidRPr="004C6DBE">
        <w:rPr>
          <w:i/>
        </w:rPr>
        <w:t xml:space="preserve">(nom, prénoms et qualités) </w:t>
      </w:r>
    </w:p>
    <w:p w14:paraId="6045B7EF" w14:textId="77777777" w:rsidR="00920B2E" w:rsidRPr="004C6DBE" w:rsidRDefault="00920B2E" w:rsidP="00920B2E">
      <w:pPr>
        <w:widowControl/>
        <w:tabs>
          <w:tab w:val="left" w:leader="dot" w:pos="8789"/>
        </w:tabs>
        <w:spacing w:line="480" w:lineRule="auto"/>
      </w:pPr>
    </w:p>
    <w:p w14:paraId="6DAE31E0" w14:textId="77777777" w:rsidR="00920B2E" w:rsidRPr="004C6DBE" w:rsidRDefault="00920B2E" w:rsidP="00920B2E">
      <w:pPr>
        <w:widowControl/>
        <w:tabs>
          <w:tab w:val="left" w:pos="284"/>
          <w:tab w:val="left" w:leader="dot" w:pos="8789"/>
        </w:tabs>
        <w:spacing w:line="480" w:lineRule="auto"/>
        <w:rPr>
          <w:b/>
        </w:rPr>
      </w:pPr>
      <w:r w:rsidRPr="004C6DBE">
        <w:sym w:font="Wingdings 2" w:char="F0A3"/>
      </w:r>
      <w:r w:rsidRPr="004C6DBE">
        <w:tab/>
      </w:r>
      <w:r w:rsidRPr="004C6DBE">
        <w:rPr>
          <w:b/>
        </w:rPr>
        <w:t>Agissant pour mon propre compte</w:t>
      </w:r>
    </w:p>
    <w:p w14:paraId="4EBC4759" w14:textId="77777777" w:rsidR="00920B2E" w:rsidRPr="004C6DBE" w:rsidRDefault="00920B2E" w:rsidP="00920B2E">
      <w:pPr>
        <w:widowControl/>
        <w:tabs>
          <w:tab w:val="left" w:pos="284"/>
          <w:tab w:val="left" w:leader="dot" w:pos="8789"/>
        </w:tabs>
        <w:spacing w:line="480" w:lineRule="auto"/>
      </w:pPr>
      <w:r w:rsidRPr="004C6DBE">
        <w:sym w:font="Wingdings 2" w:char="F0A3"/>
      </w:r>
      <w:r w:rsidRPr="004C6DBE">
        <w:tab/>
      </w:r>
      <w:r w:rsidRPr="004C6DBE">
        <w:rPr>
          <w:b/>
        </w:rPr>
        <w:t>Agissant au nom et pour le compte de la société</w:t>
      </w:r>
      <w:r w:rsidR="00762C26">
        <w:t> :</w:t>
      </w:r>
    </w:p>
    <w:p w14:paraId="280A0D9B" w14:textId="77777777" w:rsidR="00920B2E" w:rsidRPr="004C6DBE" w:rsidRDefault="00920B2E" w:rsidP="00920B2E">
      <w:pPr>
        <w:widowControl/>
        <w:tabs>
          <w:tab w:val="left" w:leader="dot" w:pos="8789"/>
        </w:tabs>
        <w:spacing w:line="480" w:lineRule="auto"/>
      </w:pPr>
      <w:r w:rsidRPr="004C6DBE">
        <w:t>Au capital de</w:t>
      </w:r>
      <w:r w:rsidR="00762C26">
        <w:t> :</w:t>
      </w:r>
      <w:r w:rsidRPr="004C6DBE">
        <w:t xml:space="preserve"> </w:t>
      </w:r>
    </w:p>
    <w:p w14:paraId="24B8B8D8" w14:textId="77777777" w:rsidR="00920B2E" w:rsidRPr="004C6DBE" w:rsidRDefault="00920B2E" w:rsidP="00920B2E">
      <w:pPr>
        <w:widowControl/>
        <w:tabs>
          <w:tab w:val="left" w:leader="dot" w:pos="8789"/>
        </w:tabs>
        <w:spacing w:line="480" w:lineRule="auto"/>
      </w:pPr>
      <w:r w:rsidRPr="004C6DBE">
        <w:t>Ayant son siège social à</w:t>
      </w:r>
      <w:r w:rsidR="00762C26">
        <w:t> :</w:t>
      </w:r>
      <w:r w:rsidRPr="004C6DBE">
        <w:t xml:space="preserve"> </w:t>
      </w:r>
      <w:r w:rsidRPr="004C6DBE">
        <w:rPr>
          <w:i/>
        </w:rPr>
        <w:t>(adresse complète)</w:t>
      </w:r>
      <w:r w:rsidRPr="004C6DBE">
        <w:t xml:space="preserve"> </w:t>
      </w:r>
    </w:p>
    <w:p w14:paraId="5D97FF86" w14:textId="77777777" w:rsidR="00920B2E" w:rsidRPr="004C6DBE" w:rsidRDefault="00920B2E" w:rsidP="00920B2E">
      <w:pPr>
        <w:widowControl/>
        <w:tabs>
          <w:tab w:val="left" w:leader="dot" w:pos="8789"/>
        </w:tabs>
        <w:spacing w:line="480" w:lineRule="auto"/>
      </w:pPr>
    </w:p>
    <w:p w14:paraId="2B329557" w14:textId="77777777" w:rsidR="00920B2E" w:rsidRPr="004C6DBE" w:rsidRDefault="00920B2E" w:rsidP="00920B2E">
      <w:pPr>
        <w:widowControl/>
        <w:tabs>
          <w:tab w:val="left" w:leader="dot" w:pos="8789"/>
        </w:tabs>
        <w:spacing w:line="480" w:lineRule="auto"/>
      </w:pPr>
      <w:r w:rsidRPr="004C6DBE">
        <w:t>Immatriculé(e) à l’INSEE</w:t>
      </w:r>
      <w:r w:rsidR="00762C26">
        <w:t> :</w:t>
      </w:r>
    </w:p>
    <w:p w14:paraId="4E980664" w14:textId="77777777" w:rsidR="00920B2E" w:rsidRPr="004C6DBE" w:rsidRDefault="00920B2E" w:rsidP="00920B2E">
      <w:pPr>
        <w:widowControl/>
        <w:tabs>
          <w:tab w:val="left" w:leader="dot" w:pos="8789"/>
        </w:tabs>
        <w:spacing w:line="480" w:lineRule="auto"/>
      </w:pPr>
      <w:r w:rsidRPr="004C6DBE">
        <w:t>- Numéro d’identité d’établissement (SIRET)</w:t>
      </w:r>
      <w:r w:rsidR="00762C26">
        <w:t> :</w:t>
      </w:r>
      <w:r w:rsidRPr="004C6DBE">
        <w:t xml:space="preserve"> </w:t>
      </w:r>
    </w:p>
    <w:p w14:paraId="393A17B9" w14:textId="77777777" w:rsidR="00920B2E" w:rsidRPr="004C6DBE" w:rsidRDefault="00920B2E" w:rsidP="00920B2E">
      <w:pPr>
        <w:widowControl/>
        <w:tabs>
          <w:tab w:val="left" w:leader="dot" w:pos="8789"/>
        </w:tabs>
        <w:spacing w:line="480" w:lineRule="auto"/>
      </w:pPr>
      <w:r w:rsidRPr="004C6DBE">
        <w:t>- Code d’activité économique principale (APE)</w:t>
      </w:r>
      <w:r w:rsidR="00762C26">
        <w:t> :</w:t>
      </w:r>
      <w:r w:rsidRPr="004C6DBE">
        <w:t xml:space="preserve"> </w:t>
      </w:r>
    </w:p>
    <w:p w14:paraId="04ACF58B" w14:textId="77777777" w:rsidR="00920B2E" w:rsidRPr="004C6DBE" w:rsidRDefault="00920B2E" w:rsidP="00920B2E">
      <w:pPr>
        <w:widowControl/>
        <w:tabs>
          <w:tab w:val="left" w:leader="dot" w:pos="8789"/>
        </w:tabs>
        <w:spacing w:line="480" w:lineRule="auto"/>
      </w:pPr>
      <w:r w:rsidRPr="004C6DBE">
        <w:t>- Numéro d’inscription au registre du commerce et des sociétés</w:t>
      </w:r>
      <w:r w:rsidRPr="004C6DBE">
        <w:rPr>
          <w:rStyle w:val="Appelnotedebasdep"/>
        </w:rPr>
        <w:footnoteReference w:customMarkFollows="1" w:id="1"/>
        <w:t>(1)</w:t>
      </w:r>
      <w:r w:rsidRPr="004C6DBE">
        <w:t xml:space="preserve">: </w:t>
      </w:r>
    </w:p>
    <w:p w14:paraId="7A548718" w14:textId="77777777" w:rsidR="00920B2E" w:rsidRPr="004C6DBE" w:rsidRDefault="00920B2E" w:rsidP="00920B2E">
      <w:pPr>
        <w:widowControl/>
        <w:tabs>
          <w:tab w:val="left" w:leader="dot" w:pos="8789"/>
        </w:tabs>
        <w:spacing w:line="480" w:lineRule="auto"/>
      </w:pPr>
    </w:p>
    <w:p w14:paraId="17CFAD5D" w14:textId="77777777" w:rsidR="00920B2E" w:rsidRPr="004C6DBE" w:rsidRDefault="00920B2E" w:rsidP="00920B2E">
      <w:pPr>
        <w:widowControl/>
        <w:tabs>
          <w:tab w:val="left" w:leader="dot" w:pos="8789"/>
        </w:tabs>
        <w:spacing w:line="480" w:lineRule="auto"/>
      </w:pPr>
      <w:r w:rsidRPr="004C6DBE">
        <w:t>- Références d’inscription à un ordre professionnel</w:t>
      </w:r>
      <w:r w:rsidR="00762C26">
        <w:t> :</w:t>
      </w:r>
    </w:p>
    <w:p w14:paraId="153A9630" w14:textId="77777777" w:rsidR="00920B2E" w:rsidRPr="004C6DBE" w:rsidRDefault="00920B2E" w:rsidP="00920B2E">
      <w:pPr>
        <w:widowControl/>
        <w:tabs>
          <w:tab w:val="left" w:pos="284"/>
          <w:tab w:val="left" w:leader="dot" w:pos="8789"/>
        </w:tabs>
        <w:spacing w:line="480" w:lineRule="auto"/>
      </w:pPr>
      <w:r w:rsidRPr="004C6DBE">
        <w:sym w:font="Wingdings 2" w:char="F0A3"/>
      </w:r>
      <w:r w:rsidRPr="004C6DBE">
        <w:tab/>
      </w:r>
      <w:r w:rsidRPr="004C6DBE">
        <w:rPr>
          <w:b/>
        </w:rPr>
        <w:t>Agissant pour le compte de la personne publique candidate</w:t>
      </w:r>
      <w:r w:rsidR="00762C26">
        <w:t> :</w:t>
      </w:r>
      <w:r w:rsidRPr="004C6DBE">
        <w:t xml:space="preserve"> </w:t>
      </w:r>
    </w:p>
    <w:p w14:paraId="03A07B45" w14:textId="77777777" w:rsidR="00920B2E" w:rsidRPr="004C6DBE" w:rsidRDefault="00920B2E" w:rsidP="00920B2E">
      <w:pPr>
        <w:pStyle w:val="DCETexte"/>
        <w:tabs>
          <w:tab w:val="left" w:pos="284"/>
        </w:tabs>
        <w:spacing w:after="240" w:line="480" w:lineRule="auto"/>
      </w:pPr>
      <w:r w:rsidRPr="004C6DBE">
        <w:t>Ou, s’il s’agit d’un groupement,</w:t>
      </w:r>
    </w:p>
    <w:p w14:paraId="3EA5B2A6" w14:textId="77777777" w:rsidR="00920B2E" w:rsidRPr="004C6DBE" w:rsidRDefault="00920B2E" w:rsidP="00920B2E">
      <w:pPr>
        <w:widowControl/>
        <w:tabs>
          <w:tab w:val="left" w:pos="284"/>
          <w:tab w:val="left" w:leader="dot" w:pos="8789"/>
        </w:tabs>
        <w:spacing w:line="480" w:lineRule="auto"/>
        <w:jc w:val="both"/>
      </w:pPr>
      <w:r w:rsidRPr="004C6DBE">
        <w:sym w:font="Wingdings 2" w:char="F0A3"/>
      </w:r>
      <w:r w:rsidRPr="004C6DBE">
        <w:tab/>
      </w:r>
      <w:r w:rsidRPr="004C6DBE">
        <w:rPr>
          <w:b/>
        </w:rPr>
        <w:t>Agissant en tant que mandataire habilité par l’ensemble de ses membres ayant signé la lettre de candidature, en date du</w:t>
      </w:r>
      <w:r w:rsidRPr="004C6DBE">
        <w:t xml:space="preserve"> </w:t>
      </w:r>
    </w:p>
    <w:p w14:paraId="75C36710" w14:textId="77777777" w:rsidR="00B86B29" w:rsidRDefault="00B86B29" w:rsidP="00B86B29">
      <w:pPr>
        <w:widowControl/>
        <w:tabs>
          <w:tab w:val="left" w:pos="1418"/>
          <w:tab w:val="left" w:pos="4536"/>
          <w:tab w:val="left" w:pos="4962"/>
          <w:tab w:val="left" w:leader="dot" w:pos="8789"/>
        </w:tabs>
        <w:spacing w:line="480" w:lineRule="auto"/>
      </w:pPr>
      <w:r>
        <w:sym w:font="Wingdings 2" w:char="F0A3"/>
      </w:r>
      <w:r>
        <w:t xml:space="preserve"> </w:t>
      </w:r>
      <w:proofErr w:type="gramStart"/>
      <w:r>
        <w:t>du</w:t>
      </w:r>
      <w:proofErr w:type="gramEnd"/>
      <w:r>
        <w:t xml:space="preserve"> groupement solidaire</w:t>
      </w:r>
      <w:r w:rsidR="00762C26">
        <w:t xml:space="preserve">    </w:t>
      </w:r>
      <w:r>
        <w:sym w:font="Wingdings 2" w:char="F0A3"/>
      </w:r>
      <w:r>
        <w:t xml:space="preserve"> du groupement conjoint avec mandataire solidaire</w:t>
      </w:r>
    </w:p>
    <w:p w14:paraId="6455CC11" w14:textId="77777777" w:rsidR="00920B2E" w:rsidRPr="004C6DBE" w:rsidRDefault="00920B2E" w:rsidP="00920B2E">
      <w:pPr>
        <w:widowControl/>
        <w:tabs>
          <w:tab w:val="left" w:pos="5387"/>
          <w:tab w:val="left" w:pos="5812"/>
          <w:tab w:val="left" w:leader="dot" w:pos="8789"/>
        </w:tabs>
        <w:spacing w:line="480" w:lineRule="auto"/>
      </w:pPr>
      <w:r w:rsidRPr="004C6DBE">
        <w:lastRenderedPageBreak/>
        <w:tab/>
      </w:r>
    </w:p>
    <w:p w14:paraId="4A82A0BC" w14:textId="77777777" w:rsidR="00094EC2" w:rsidRDefault="00920B2E" w:rsidP="00094EC2">
      <w:pPr>
        <w:widowControl/>
        <w:tabs>
          <w:tab w:val="left" w:pos="5387"/>
          <w:tab w:val="left" w:pos="5812"/>
          <w:tab w:val="left" w:leader="dot" w:pos="8789"/>
        </w:tabs>
        <w:spacing w:line="480" w:lineRule="auto"/>
      </w:pPr>
      <w:r w:rsidRPr="004C6DBE">
        <w:tab/>
      </w:r>
    </w:p>
    <w:p w14:paraId="105D301B" w14:textId="77777777" w:rsidR="00094EC2" w:rsidRDefault="00920B2E" w:rsidP="00B86B29">
      <w:pPr>
        <w:widowControl/>
        <w:tabs>
          <w:tab w:val="left" w:pos="5387"/>
          <w:tab w:val="left" w:pos="5812"/>
          <w:tab w:val="left" w:leader="dot" w:pos="8789"/>
        </w:tabs>
        <w:spacing w:line="480" w:lineRule="auto"/>
      </w:pPr>
      <w:r w:rsidRPr="004C6DBE">
        <w:t>Composé de</w:t>
      </w:r>
      <w:r w:rsidR="00762C26">
        <w:t> :</w:t>
      </w:r>
    </w:p>
    <w:p w14:paraId="620B2D2F" w14:textId="77777777" w:rsidR="00094EC2" w:rsidRPr="004C6DBE" w:rsidRDefault="00920B2E" w:rsidP="00094EC2">
      <w:pPr>
        <w:widowControl/>
        <w:tabs>
          <w:tab w:val="left" w:leader="dot" w:pos="8789"/>
        </w:tabs>
        <w:spacing w:before="120" w:line="480" w:lineRule="auto"/>
      </w:pPr>
      <w:r w:rsidRPr="004C6DBE">
        <w:rPr>
          <w:b/>
        </w:rPr>
        <w:t>- </w:t>
      </w:r>
      <w:r w:rsidR="00094EC2" w:rsidRPr="004C6DBE">
        <w:rPr>
          <w:b/>
          <w:u w:val="single"/>
        </w:rPr>
        <w:t>Membre n° 1</w:t>
      </w:r>
      <w:r w:rsidR="00762C26">
        <w:t> :</w:t>
      </w:r>
      <w:r w:rsidR="00094EC2" w:rsidRPr="004C6DBE">
        <w:t xml:space="preserve"> </w:t>
      </w:r>
    </w:p>
    <w:p w14:paraId="61D158D0" w14:textId="77777777" w:rsidR="00094EC2" w:rsidRPr="004C6DBE" w:rsidRDefault="00094EC2" w:rsidP="00094EC2">
      <w:pPr>
        <w:keepNext/>
        <w:keepLines/>
        <w:widowControl/>
        <w:tabs>
          <w:tab w:val="left" w:leader="dot" w:pos="8789"/>
        </w:tabs>
        <w:spacing w:line="360" w:lineRule="auto"/>
      </w:pPr>
      <w:r w:rsidRPr="004C6DBE">
        <w:t>Au capital de</w:t>
      </w:r>
      <w:r w:rsidR="00762C26">
        <w:t> :</w:t>
      </w:r>
      <w:r w:rsidRPr="004C6DBE">
        <w:t xml:space="preserve"> </w:t>
      </w:r>
    </w:p>
    <w:p w14:paraId="3748FD41" w14:textId="77777777" w:rsidR="00094EC2" w:rsidRDefault="00094EC2" w:rsidP="00094EC2">
      <w:pPr>
        <w:widowControl/>
        <w:tabs>
          <w:tab w:val="left" w:leader="dot" w:pos="8789"/>
        </w:tabs>
        <w:spacing w:line="360" w:lineRule="auto"/>
      </w:pPr>
      <w:r w:rsidRPr="004C6DBE">
        <w:t>Ayant son siège social à</w:t>
      </w:r>
      <w:r w:rsidR="00762C26">
        <w:t> :</w:t>
      </w:r>
      <w:r w:rsidRPr="004C6DBE">
        <w:t xml:space="preserve"> </w:t>
      </w:r>
      <w:r w:rsidRPr="004C6DBE">
        <w:rPr>
          <w:i/>
        </w:rPr>
        <w:t>(adresse complète)</w:t>
      </w:r>
      <w:r w:rsidRPr="004C6DBE">
        <w:t xml:space="preserve"> </w:t>
      </w:r>
    </w:p>
    <w:p w14:paraId="06286A5A" w14:textId="77777777" w:rsidR="00094EC2" w:rsidRPr="004C6DBE" w:rsidRDefault="00094EC2" w:rsidP="00094EC2">
      <w:pPr>
        <w:widowControl/>
        <w:tabs>
          <w:tab w:val="left" w:leader="dot" w:pos="8789"/>
        </w:tabs>
        <w:spacing w:line="360" w:lineRule="auto"/>
      </w:pPr>
    </w:p>
    <w:p w14:paraId="5784B9F6" w14:textId="77777777" w:rsidR="00094EC2" w:rsidRPr="004C6DBE" w:rsidRDefault="00094EC2" w:rsidP="00094EC2">
      <w:pPr>
        <w:widowControl/>
        <w:tabs>
          <w:tab w:val="left" w:leader="dot" w:pos="8789"/>
        </w:tabs>
        <w:spacing w:line="360" w:lineRule="auto"/>
      </w:pPr>
      <w:r w:rsidRPr="004C6DBE">
        <w:t>Immatriculé(e) à l’INSEE</w:t>
      </w:r>
      <w:r w:rsidR="00762C26">
        <w:t> :</w:t>
      </w:r>
    </w:p>
    <w:p w14:paraId="19DF0635" w14:textId="77777777" w:rsidR="00094EC2" w:rsidRPr="004C6DBE" w:rsidRDefault="00094EC2" w:rsidP="00094EC2">
      <w:pPr>
        <w:widowControl/>
        <w:tabs>
          <w:tab w:val="left" w:leader="dot" w:pos="8789"/>
        </w:tabs>
        <w:spacing w:line="360" w:lineRule="auto"/>
      </w:pPr>
      <w:r w:rsidRPr="004C6DBE">
        <w:t>- Numéro d’identité d’établissement (SIRET)</w:t>
      </w:r>
      <w:r w:rsidR="00762C26">
        <w:t> :</w:t>
      </w:r>
      <w:r w:rsidRPr="004C6DBE">
        <w:t xml:space="preserve"> </w:t>
      </w:r>
    </w:p>
    <w:p w14:paraId="1BFDF20D" w14:textId="77777777" w:rsidR="00094EC2" w:rsidRPr="004C6DBE" w:rsidRDefault="00094EC2" w:rsidP="00094EC2">
      <w:pPr>
        <w:widowControl/>
        <w:tabs>
          <w:tab w:val="left" w:leader="dot" w:pos="8789"/>
        </w:tabs>
        <w:spacing w:line="360" w:lineRule="auto"/>
      </w:pPr>
      <w:r w:rsidRPr="004C6DBE">
        <w:t>- Code d’activité économique principale (APE)</w:t>
      </w:r>
      <w:r w:rsidR="00762C26">
        <w:t> :</w:t>
      </w:r>
      <w:r w:rsidRPr="004C6DBE">
        <w:t xml:space="preserve"> </w:t>
      </w:r>
    </w:p>
    <w:p w14:paraId="783BAB8B" w14:textId="77777777" w:rsidR="00094EC2" w:rsidRDefault="00094EC2" w:rsidP="00094EC2">
      <w:pPr>
        <w:widowControl/>
        <w:tabs>
          <w:tab w:val="left" w:leader="dot" w:pos="8789"/>
        </w:tabs>
        <w:spacing w:line="360" w:lineRule="auto"/>
      </w:pPr>
      <w:r w:rsidRPr="004C6DBE">
        <w:t>- Numéro d’inscription au registre du commerce et des sociétés</w:t>
      </w:r>
      <w:bookmarkStart w:id="2" w:name="_Ref228006698"/>
      <w:r w:rsidRPr="004C6DBE">
        <w:rPr>
          <w:rStyle w:val="Appelnotedebasdep"/>
        </w:rPr>
        <w:footnoteReference w:customMarkFollows="1" w:id="2"/>
        <w:t>(</w:t>
      </w:r>
      <w:bookmarkEnd w:id="2"/>
      <w:r w:rsidRPr="004C6DBE">
        <w:rPr>
          <w:rStyle w:val="Appelnotedebasdep"/>
        </w:rPr>
        <w:t>1)</w:t>
      </w:r>
      <w:r w:rsidR="00762C26">
        <w:t> :</w:t>
      </w:r>
      <w:r w:rsidRPr="004C6DBE">
        <w:t xml:space="preserve"> </w:t>
      </w:r>
    </w:p>
    <w:p w14:paraId="2430F6FF" w14:textId="77777777" w:rsidR="00094EC2" w:rsidRPr="004C6DBE" w:rsidRDefault="00094EC2" w:rsidP="00094EC2">
      <w:pPr>
        <w:widowControl/>
        <w:tabs>
          <w:tab w:val="left" w:leader="dot" w:pos="8789"/>
        </w:tabs>
        <w:spacing w:line="360" w:lineRule="auto"/>
      </w:pPr>
      <w:r w:rsidRPr="004C6DBE">
        <w:t>- Références d’inscription à un ordre professionnel</w:t>
      </w:r>
      <w:r w:rsidR="00762C26">
        <w:t> :</w:t>
      </w:r>
      <w:r w:rsidRPr="004C6DBE">
        <w:t xml:space="preserve"> </w:t>
      </w:r>
    </w:p>
    <w:p w14:paraId="05806616" w14:textId="77777777" w:rsidR="00094EC2" w:rsidRPr="004C6DBE" w:rsidRDefault="00094EC2" w:rsidP="00094EC2">
      <w:pPr>
        <w:widowControl/>
        <w:tabs>
          <w:tab w:val="left" w:leader="dot" w:pos="8789"/>
        </w:tabs>
        <w:spacing w:before="120" w:line="480" w:lineRule="auto"/>
      </w:pPr>
      <w:r w:rsidRPr="004C6DBE">
        <w:t>- </w:t>
      </w:r>
      <w:r w:rsidRPr="004C6DBE">
        <w:rPr>
          <w:b/>
          <w:u w:val="single"/>
        </w:rPr>
        <w:t>Membre n° 2</w:t>
      </w:r>
      <w:r w:rsidR="00762C26">
        <w:t> :</w:t>
      </w:r>
      <w:r w:rsidRPr="004C6DBE">
        <w:t xml:space="preserve"> </w:t>
      </w:r>
    </w:p>
    <w:p w14:paraId="29D91E7A" w14:textId="77777777" w:rsidR="00094EC2" w:rsidRPr="004C6DBE" w:rsidRDefault="00094EC2" w:rsidP="00094EC2">
      <w:pPr>
        <w:widowControl/>
        <w:tabs>
          <w:tab w:val="left" w:leader="dot" w:pos="8789"/>
        </w:tabs>
        <w:spacing w:line="360" w:lineRule="auto"/>
      </w:pPr>
      <w:r w:rsidRPr="004C6DBE">
        <w:t>Au capital de</w:t>
      </w:r>
      <w:r w:rsidR="00762C26">
        <w:t> :</w:t>
      </w:r>
      <w:r w:rsidRPr="004C6DBE">
        <w:t xml:space="preserve"> </w:t>
      </w:r>
    </w:p>
    <w:p w14:paraId="097308EA" w14:textId="77777777" w:rsidR="00094EC2" w:rsidRDefault="00094EC2" w:rsidP="00094EC2">
      <w:pPr>
        <w:widowControl/>
        <w:tabs>
          <w:tab w:val="left" w:leader="dot" w:pos="8789"/>
        </w:tabs>
        <w:spacing w:line="360" w:lineRule="auto"/>
      </w:pPr>
      <w:r w:rsidRPr="004C6DBE">
        <w:t>Ayant son siège social à</w:t>
      </w:r>
      <w:r w:rsidR="00762C26">
        <w:t> :</w:t>
      </w:r>
      <w:r w:rsidRPr="004C6DBE">
        <w:t xml:space="preserve"> </w:t>
      </w:r>
      <w:r w:rsidRPr="004C6DBE">
        <w:rPr>
          <w:i/>
        </w:rPr>
        <w:t>(adresse complète)</w:t>
      </w:r>
      <w:r w:rsidRPr="004C6DBE">
        <w:t xml:space="preserve"> </w:t>
      </w:r>
    </w:p>
    <w:p w14:paraId="1D299D47" w14:textId="77777777" w:rsidR="00094EC2" w:rsidRPr="004C6DBE" w:rsidRDefault="00094EC2" w:rsidP="00094EC2">
      <w:pPr>
        <w:widowControl/>
        <w:tabs>
          <w:tab w:val="left" w:leader="dot" w:pos="8789"/>
        </w:tabs>
        <w:spacing w:line="360" w:lineRule="auto"/>
      </w:pPr>
    </w:p>
    <w:p w14:paraId="60835CF8" w14:textId="77777777" w:rsidR="00094EC2" w:rsidRPr="004C6DBE" w:rsidRDefault="00094EC2" w:rsidP="00094EC2">
      <w:pPr>
        <w:widowControl/>
        <w:tabs>
          <w:tab w:val="left" w:leader="dot" w:pos="8789"/>
        </w:tabs>
        <w:spacing w:line="360" w:lineRule="auto"/>
      </w:pPr>
      <w:r w:rsidRPr="004C6DBE">
        <w:t>Immatriculé(e) à l’INSEE</w:t>
      </w:r>
      <w:r w:rsidR="00762C26">
        <w:t> :</w:t>
      </w:r>
    </w:p>
    <w:p w14:paraId="2A928E6E" w14:textId="77777777" w:rsidR="00094EC2" w:rsidRPr="004C6DBE" w:rsidRDefault="00094EC2" w:rsidP="00094EC2">
      <w:pPr>
        <w:widowControl/>
        <w:tabs>
          <w:tab w:val="left" w:leader="dot" w:pos="8789"/>
        </w:tabs>
        <w:spacing w:line="360" w:lineRule="auto"/>
      </w:pPr>
      <w:r w:rsidRPr="004C6DBE">
        <w:t>- Numéro d’identité d’établissement (SIRET)</w:t>
      </w:r>
      <w:r w:rsidR="00762C26">
        <w:t> :</w:t>
      </w:r>
      <w:r w:rsidRPr="004C6DBE">
        <w:t xml:space="preserve"> </w:t>
      </w:r>
    </w:p>
    <w:p w14:paraId="536EE0DC" w14:textId="77777777" w:rsidR="00094EC2" w:rsidRPr="004C6DBE" w:rsidRDefault="00094EC2" w:rsidP="00094EC2">
      <w:pPr>
        <w:widowControl/>
        <w:tabs>
          <w:tab w:val="left" w:leader="dot" w:pos="8789"/>
        </w:tabs>
        <w:spacing w:line="360" w:lineRule="auto"/>
      </w:pPr>
      <w:r w:rsidRPr="004C6DBE">
        <w:t>- Code d’activité économique principale (APE)</w:t>
      </w:r>
      <w:r w:rsidR="00762C26">
        <w:t> :</w:t>
      </w:r>
      <w:r w:rsidRPr="004C6DBE">
        <w:t xml:space="preserve"> </w:t>
      </w:r>
    </w:p>
    <w:p w14:paraId="5FB53C06" w14:textId="22C3C2AF" w:rsidR="00094EC2" w:rsidRDefault="00094EC2" w:rsidP="00094EC2">
      <w:pPr>
        <w:widowControl/>
        <w:tabs>
          <w:tab w:val="left" w:leader="dot" w:pos="8789"/>
        </w:tabs>
        <w:spacing w:line="360" w:lineRule="auto"/>
      </w:pPr>
      <w:r w:rsidRPr="004C6DBE">
        <w:t>- Numéro d’inscription au registre du commerce et des sociétés</w:t>
      </w:r>
      <w:r w:rsidRPr="004C6DBE">
        <w:rPr>
          <w:vertAlign w:val="superscript"/>
        </w:rPr>
        <w:fldChar w:fldCharType="begin"/>
      </w:r>
      <w:r w:rsidRPr="004C6DBE">
        <w:rPr>
          <w:vertAlign w:val="superscript"/>
        </w:rPr>
        <w:instrText xml:space="preserve"> NOTEREF _Ref228006698 \h  \* MERGEFORMAT </w:instrText>
      </w:r>
      <w:r w:rsidRPr="004C6DBE">
        <w:rPr>
          <w:vertAlign w:val="superscript"/>
        </w:rPr>
      </w:r>
      <w:r w:rsidRPr="004C6DBE">
        <w:rPr>
          <w:vertAlign w:val="superscript"/>
        </w:rPr>
        <w:fldChar w:fldCharType="separate"/>
      </w:r>
      <w:r w:rsidR="004573DD" w:rsidRPr="004573DD">
        <w:rPr>
          <w:vertAlign w:val="superscript"/>
        </w:rPr>
        <w:t>(1)</w:t>
      </w:r>
      <w:r w:rsidRPr="004C6DBE">
        <w:rPr>
          <w:vertAlign w:val="superscript"/>
        </w:rPr>
        <w:fldChar w:fldCharType="end"/>
      </w:r>
      <w:r w:rsidRPr="004C6DBE">
        <w:t xml:space="preserve">: </w:t>
      </w:r>
    </w:p>
    <w:p w14:paraId="46CCA5CB" w14:textId="77777777" w:rsidR="00094EC2" w:rsidRPr="004C6DBE" w:rsidRDefault="00094EC2" w:rsidP="00094EC2">
      <w:pPr>
        <w:widowControl/>
        <w:tabs>
          <w:tab w:val="left" w:leader="dot" w:pos="8789"/>
        </w:tabs>
        <w:spacing w:line="360" w:lineRule="auto"/>
      </w:pPr>
      <w:r w:rsidRPr="004C6DBE">
        <w:t>- Références d’inscription à un ordre professionnel</w:t>
      </w:r>
      <w:r w:rsidR="00762C26">
        <w:t> :</w:t>
      </w:r>
      <w:r w:rsidRPr="004C6DBE">
        <w:t xml:space="preserve"> </w:t>
      </w:r>
    </w:p>
    <w:p w14:paraId="34014100" w14:textId="77777777" w:rsidR="00094EC2" w:rsidRPr="004C6DBE" w:rsidRDefault="00094EC2" w:rsidP="00094EC2">
      <w:pPr>
        <w:widowControl/>
        <w:tabs>
          <w:tab w:val="left" w:leader="dot" w:pos="8789"/>
        </w:tabs>
        <w:spacing w:before="120" w:line="480" w:lineRule="auto"/>
      </w:pPr>
      <w:r w:rsidRPr="004C6DBE">
        <w:t>- </w:t>
      </w:r>
      <w:r w:rsidRPr="004C6DBE">
        <w:rPr>
          <w:b/>
          <w:u w:val="single"/>
        </w:rPr>
        <w:t>Membre n° 3</w:t>
      </w:r>
      <w:r w:rsidR="00762C26">
        <w:t> :</w:t>
      </w:r>
      <w:r w:rsidRPr="004C6DBE">
        <w:t xml:space="preserve"> </w:t>
      </w:r>
    </w:p>
    <w:p w14:paraId="2F277830" w14:textId="77777777" w:rsidR="00094EC2" w:rsidRPr="004C6DBE" w:rsidRDefault="00094EC2" w:rsidP="00094EC2">
      <w:pPr>
        <w:widowControl/>
        <w:tabs>
          <w:tab w:val="left" w:leader="dot" w:pos="8789"/>
        </w:tabs>
        <w:spacing w:line="360" w:lineRule="auto"/>
      </w:pPr>
      <w:r w:rsidRPr="004C6DBE">
        <w:t>Au capital de</w:t>
      </w:r>
      <w:r w:rsidR="00762C26">
        <w:t> :</w:t>
      </w:r>
      <w:r w:rsidRPr="004C6DBE">
        <w:t xml:space="preserve"> </w:t>
      </w:r>
    </w:p>
    <w:p w14:paraId="183AA574" w14:textId="77777777" w:rsidR="00094EC2" w:rsidRDefault="00094EC2" w:rsidP="00094EC2">
      <w:pPr>
        <w:widowControl/>
        <w:tabs>
          <w:tab w:val="left" w:leader="dot" w:pos="8789"/>
        </w:tabs>
        <w:spacing w:line="360" w:lineRule="auto"/>
      </w:pPr>
      <w:r w:rsidRPr="004C6DBE">
        <w:t>Ayant son siège social à</w:t>
      </w:r>
      <w:r w:rsidR="00762C26">
        <w:t> :</w:t>
      </w:r>
      <w:r w:rsidRPr="004C6DBE">
        <w:t xml:space="preserve"> </w:t>
      </w:r>
      <w:r w:rsidRPr="004C6DBE">
        <w:rPr>
          <w:i/>
        </w:rPr>
        <w:t>(adresse complète)</w:t>
      </w:r>
      <w:r w:rsidRPr="004C6DBE">
        <w:t xml:space="preserve"> </w:t>
      </w:r>
    </w:p>
    <w:p w14:paraId="1CEA08B8" w14:textId="77777777" w:rsidR="00094EC2" w:rsidRPr="004C6DBE" w:rsidRDefault="00094EC2" w:rsidP="00094EC2">
      <w:pPr>
        <w:widowControl/>
        <w:tabs>
          <w:tab w:val="left" w:leader="dot" w:pos="8789"/>
        </w:tabs>
        <w:spacing w:line="360" w:lineRule="auto"/>
      </w:pPr>
    </w:p>
    <w:p w14:paraId="595D2973" w14:textId="77777777" w:rsidR="00094EC2" w:rsidRPr="004C6DBE" w:rsidRDefault="00094EC2" w:rsidP="00094EC2">
      <w:pPr>
        <w:widowControl/>
        <w:tabs>
          <w:tab w:val="left" w:leader="dot" w:pos="8789"/>
        </w:tabs>
        <w:spacing w:line="360" w:lineRule="auto"/>
      </w:pPr>
      <w:r w:rsidRPr="004C6DBE">
        <w:t>Immatriculé(e) à l’INSEE</w:t>
      </w:r>
      <w:r w:rsidR="00762C26">
        <w:t> :</w:t>
      </w:r>
    </w:p>
    <w:p w14:paraId="660BF9DD" w14:textId="77777777" w:rsidR="00094EC2" w:rsidRPr="004C6DBE" w:rsidRDefault="00094EC2" w:rsidP="00094EC2">
      <w:pPr>
        <w:widowControl/>
        <w:tabs>
          <w:tab w:val="left" w:leader="dot" w:pos="8789"/>
        </w:tabs>
        <w:spacing w:line="360" w:lineRule="auto"/>
      </w:pPr>
      <w:r w:rsidRPr="004C6DBE">
        <w:t>- Numéro d’identité d’établissement (SIRET)</w:t>
      </w:r>
      <w:r w:rsidR="00762C26">
        <w:t> :</w:t>
      </w:r>
      <w:r w:rsidRPr="004C6DBE">
        <w:t xml:space="preserve"> </w:t>
      </w:r>
    </w:p>
    <w:p w14:paraId="747D925C" w14:textId="77777777" w:rsidR="00094EC2" w:rsidRPr="004C6DBE" w:rsidRDefault="00094EC2" w:rsidP="00094EC2">
      <w:pPr>
        <w:widowControl/>
        <w:tabs>
          <w:tab w:val="left" w:leader="dot" w:pos="8789"/>
        </w:tabs>
        <w:spacing w:line="360" w:lineRule="auto"/>
      </w:pPr>
      <w:r w:rsidRPr="004C6DBE">
        <w:t>- Code d’activité économique principale (APE)</w:t>
      </w:r>
      <w:r w:rsidR="00762C26">
        <w:t> :</w:t>
      </w:r>
      <w:r w:rsidRPr="004C6DBE">
        <w:t xml:space="preserve"> </w:t>
      </w:r>
    </w:p>
    <w:p w14:paraId="1064D606" w14:textId="77777777" w:rsidR="00094EC2" w:rsidRDefault="00094EC2" w:rsidP="00094EC2">
      <w:pPr>
        <w:widowControl/>
        <w:tabs>
          <w:tab w:val="left" w:leader="dot" w:pos="8789"/>
        </w:tabs>
        <w:spacing w:line="360" w:lineRule="auto"/>
      </w:pPr>
      <w:r w:rsidRPr="004C6DBE">
        <w:t>- Numéro d’inscription au registre du commerce et des sociétés</w:t>
      </w:r>
      <w:r w:rsidRPr="004C6DBE">
        <w:rPr>
          <w:rStyle w:val="Appelnotedebasdep"/>
        </w:rPr>
        <w:footnoteReference w:customMarkFollows="1" w:id="3"/>
        <w:t>(1)</w:t>
      </w:r>
      <w:r w:rsidR="00762C26">
        <w:t> :</w:t>
      </w:r>
      <w:r w:rsidRPr="004C6DBE">
        <w:t xml:space="preserve"> </w:t>
      </w:r>
    </w:p>
    <w:p w14:paraId="07736EBD" w14:textId="205B8A62" w:rsidR="00920B2E" w:rsidRPr="004C6DBE" w:rsidRDefault="00094EC2" w:rsidP="00920B2E">
      <w:pPr>
        <w:widowControl/>
        <w:tabs>
          <w:tab w:val="left" w:leader="dot" w:pos="8789"/>
        </w:tabs>
        <w:spacing w:line="480" w:lineRule="auto"/>
      </w:pPr>
      <w:r w:rsidRPr="004C6DBE">
        <w:lastRenderedPageBreak/>
        <w:t>- Références d’inscription à un ordre professionnel</w:t>
      </w:r>
      <w:r w:rsidR="00762C26">
        <w:t> :</w:t>
      </w:r>
    </w:p>
    <w:p w14:paraId="726BF1DE" w14:textId="77777777" w:rsidR="00094EC2" w:rsidRPr="004C6DBE" w:rsidRDefault="00094EC2" w:rsidP="00094EC2">
      <w:pPr>
        <w:pStyle w:val="DCETexte"/>
      </w:pPr>
      <w:r w:rsidRPr="004C6DBE">
        <w:t>Après avoir pris connaissance du cahier des clauses administratives particulières (CCAP) et des documents qui y sont mentionnés,</w:t>
      </w:r>
    </w:p>
    <w:p w14:paraId="322ACE1B" w14:textId="77777777" w:rsidR="00920B2E" w:rsidRDefault="00094EC2" w:rsidP="00094EC2">
      <w:pPr>
        <w:pStyle w:val="DCETexte"/>
      </w:pPr>
      <w:r w:rsidRPr="004C6DBE">
        <w:rPr>
          <w:b/>
        </w:rPr>
        <w:t>M’ENGAGE</w:t>
      </w:r>
      <w:r w:rsidRPr="004C6DBE">
        <w:t xml:space="preserve"> sans réserve, conformément aux stipulations des documents visés ci</w:t>
      </w:r>
      <w:r w:rsidRPr="004C6DBE">
        <w:noBreakHyphen/>
        <w:t xml:space="preserve">dessus, à exécuter les prestations demandées aux conditions ci-après définies. L’offre ainsi présentée me lie pendant une durée </w:t>
      </w:r>
      <w:r w:rsidRPr="00B83DF6">
        <w:t xml:space="preserve">de </w:t>
      </w:r>
      <w:r w:rsidR="00B86B29">
        <w:rPr>
          <w:b/>
        </w:rPr>
        <w:t xml:space="preserve">cent </w:t>
      </w:r>
      <w:r w:rsidRPr="00B83DF6">
        <w:rPr>
          <w:b/>
        </w:rPr>
        <w:t>vingt</w:t>
      </w:r>
      <w:r w:rsidR="00B86B29">
        <w:rPr>
          <w:b/>
        </w:rPr>
        <w:t xml:space="preserve"> (120)</w:t>
      </w:r>
      <w:r>
        <w:rPr>
          <w:b/>
        </w:rPr>
        <w:t> </w:t>
      </w:r>
      <w:r w:rsidRPr="00B83DF6">
        <w:rPr>
          <w:b/>
        </w:rPr>
        <w:t>jours</w:t>
      </w:r>
      <w:r w:rsidRPr="00B83DF6">
        <w:t xml:space="preserve"> à</w:t>
      </w:r>
      <w:r w:rsidRPr="004C6DBE">
        <w:t xml:space="preserve"> compter de la date limite de remise des offres fixée par le règlement de la consultation</w:t>
      </w:r>
      <w:r w:rsidR="00920B2E" w:rsidRPr="004C6DBE">
        <w:t>.</w:t>
      </w:r>
    </w:p>
    <w:p w14:paraId="2F31B069" w14:textId="77777777" w:rsidR="005B63BC" w:rsidRPr="005B63BC" w:rsidRDefault="005B63BC" w:rsidP="005B63BC">
      <w:pPr>
        <w:pStyle w:val="DCEArticle"/>
      </w:pPr>
      <w:r w:rsidRPr="005B63BC">
        <w:t>SOUS-TRAITANCE</w:t>
      </w:r>
    </w:p>
    <w:p w14:paraId="20497461" w14:textId="77777777" w:rsidR="00B86B29" w:rsidRPr="004C6DBE" w:rsidRDefault="00B86B29" w:rsidP="00B86B29">
      <w:pPr>
        <w:pStyle w:val="DCETiret"/>
        <w:tabs>
          <w:tab w:val="clear" w:pos="851"/>
          <w:tab w:val="left" w:pos="284"/>
        </w:tabs>
        <w:ind w:left="0" w:firstLine="0"/>
      </w:pPr>
      <w:r w:rsidRPr="004C6DBE">
        <w:t>Pour l’exécution du marché, je n’envisage pas de recourir à un ou plusieurs sous</w:t>
      </w:r>
      <w:r>
        <w:noBreakHyphen/>
      </w:r>
      <w:r w:rsidRPr="004C6DBE">
        <w:t>traitants</w:t>
      </w:r>
      <w:bookmarkStart w:id="3" w:name="_Ref228006850"/>
      <w:r w:rsidRPr="004C6DBE">
        <w:rPr>
          <w:rStyle w:val="Appelnotedebasdep"/>
        </w:rPr>
        <w:footnoteReference w:customMarkFollows="1" w:id="4"/>
        <w:t>(</w:t>
      </w:r>
      <w:bookmarkEnd w:id="3"/>
      <w:r w:rsidRPr="004C6DBE">
        <w:rPr>
          <w:rStyle w:val="Appelnotedebasdep"/>
        </w:rPr>
        <w:t>2)</w:t>
      </w:r>
      <w:r w:rsidRPr="004C6DBE">
        <w:t>.</w:t>
      </w:r>
    </w:p>
    <w:p w14:paraId="3D02649C" w14:textId="5BEF9FFC" w:rsidR="00B86B29" w:rsidRDefault="00B86B29" w:rsidP="00B86B29">
      <w:pPr>
        <w:pStyle w:val="DCETiret"/>
        <w:tabs>
          <w:tab w:val="clear" w:pos="851"/>
          <w:tab w:val="left" w:pos="284"/>
        </w:tabs>
        <w:ind w:left="0" w:firstLine="0"/>
      </w:pPr>
      <w:r w:rsidRPr="004C6DBE">
        <w:t>Pour l’exécution du marché, j’envisage de recourir à la sous-traitance pour les prestations suivantes</w:t>
      </w:r>
      <w:r>
        <w:t xml:space="preserve"> pour les prestations de services annexes</w:t>
      </w:r>
      <w:r w:rsidRPr="004C6DBE">
        <w:rPr>
          <w:vertAlign w:val="superscript"/>
        </w:rPr>
        <w:t xml:space="preserve"> </w:t>
      </w:r>
      <w:r w:rsidRPr="004C6DBE">
        <w:rPr>
          <w:vertAlign w:val="superscript"/>
        </w:rPr>
        <w:fldChar w:fldCharType="begin"/>
      </w:r>
      <w:r w:rsidRPr="004C6DBE">
        <w:rPr>
          <w:vertAlign w:val="superscript"/>
        </w:rPr>
        <w:instrText xml:space="preserve"> NOTEREF _Ref228006850 \h  \* MERGEFORMAT </w:instrText>
      </w:r>
      <w:r w:rsidRPr="004C6DBE">
        <w:rPr>
          <w:vertAlign w:val="superscript"/>
        </w:rPr>
      </w:r>
      <w:r w:rsidRPr="004C6DBE">
        <w:rPr>
          <w:vertAlign w:val="superscript"/>
        </w:rPr>
        <w:fldChar w:fldCharType="separate"/>
      </w:r>
      <w:r w:rsidR="004573DD" w:rsidRPr="004573DD">
        <w:rPr>
          <w:vertAlign w:val="superscript"/>
        </w:rPr>
        <w:t>(2)</w:t>
      </w:r>
      <w:r w:rsidRPr="004C6DBE">
        <w:rPr>
          <w:vertAlign w:val="superscript"/>
        </w:rPr>
        <w:fldChar w:fldCharType="end"/>
      </w:r>
      <w:r w:rsidR="00762C26">
        <w:t> :</w:t>
      </w:r>
    </w:p>
    <w:p w14:paraId="1FDA976E" w14:textId="77777777" w:rsidR="00B86B29" w:rsidRDefault="00B86B29" w:rsidP="00B86B29">
      <w:pPr>
        <w:pStyle w:val="DCETiret"/>
        <w:numPr>
          <w:ilvl w:val="0"/>
          <w:numId w:val="0"/>
        </w:numPr>
        <w:tabs>
          <w:tab w:val="clear" w:pos="851"/>
          <w:tab w:val="left" w:pos="284"/>
        </w:tabs>
        <w:ind w:left="851" w:hanging="284"/>
      </w:pPr>
    </w:p>
    <w:p w14:paraId="1FF019E0" w14:textId="77777777" w:rsidR="00B86B29" w:rsidRDefault="00B86B29" w:rsidP="00B86B29">
      <w:pPr>
        <w:pStyle w:val="DCETiret"/>
        <w:numPr>
          <w:ilvl w:val="0"/>
          <w:numId w:val="0"/>
        </w:numPr>
        <w:tabs>
          <w:tab w:val="clear" w:pos="851"/>
          <w:tab w:val="left" w:pos="284"/>
        </w:tabs>
        <w:ind w:left="851" w:hanging="284"/>
      </w:pPr>
    </w:p>
    <w:p w14:paraId="591D61B8" w14:textId="77777777" w:rsidR="00B86B29" w:rsidRPr="004C6DBE" w:rsidRDefault="00B86B29" w:rsidP="00B86B29">
      <w:pPr>
        <w:pStyle w:val="DCETiret"/>
        <w:numPr>
          <w:ilvl w:val="0"/>
          <w:numId w:val="0"/>
        </w:numPr>
        <w:tabs>
          <w:tab w:val="clear" w:pos="851"/>
          <w:tab w:val="left" w:pos="284"/>
        </w:tabs>
        <w:ind w:left="851" w:hanging="284"/>
      </w:pPr>
    </w:p>
    <w:p w14:paraId="573AA449" w14:textId="77777777" w:rsidR="00B86B29" w:rsidRPr="004C6DBE" w:rsidRDefault="00B86B29" w:rsidP="00B86B29">
      <w:pPr>
        <w:pStyle w:val="DCETexte"/>
      </w:pPr>
      <w:r w:rsidRPr="004C6DBE">
        <w:t xml:space="preserve">Les demandes de sous-traitance annexées </w:t>
      </w:r>
      <w:r>
        <w:t>à cet</w:t>
      </w:r>
      <w:r w:rsidRPr="004C6DBE">
        <w:t xml:space="preserve"> acte d’engagement indiquent la nature et le montant des prestations que j’envisage de faire exécuter par des sous-traitants payés directement par le Sénat, le nom de ces sous-traitants, leurs qualifications et les conditions de paiement des contrats de sous-traitance. Le montant des prestations sous</w:t>
      </w:r>
      <w:r>
        <w:noBreakHyphen/>
      </w:r>
      <w:r w:rsidRPr="004C6DBE">
        <w:t>traitées indiqué dans chaque document constitue le montant maximal de la créance que le sous-traitant concerné pourra présenter en nantissement.</w:t>
      </w:r>
    </w:p>
    <w:p w14:paraId="7FBD798E" w14:textId="77777777" w:rsidR="00B86B29" w:rsidRPr="004C6DBE" w:rsidRDefault="00B86B29" w:rsidP="00B86B29">
      <w:pPr>
        <w:pStyle w:val="DCETexte"/>
      </w:pPr>
      <w:r w:rsidRPr="004C6DBE">
        <w:t>Chaque document constitue une demande d’acceptation du sous-traitant concerné et d’agrément des conditions de paiement du contrat de sous-traitance, demande qui est réputée prendre effet à la date de notification du présent marché</w:t>
      </w:r>
      <w:r w:rsidR="00762C26">
        <w:t> ;</w:t>
      </w:r>
      <w:r w:rsidRPr="004C6DBE">
        <w:t xml:space="preserve"> cette notification est réputée emporter acceptation du sous-traitant et agrément des conditions de paiement du contrat de sous-traitance.</w:t>
      </w:r>
    </w:p>
    <w:p w14:paraId="22ED3227" w14:textId="77777777" w:rsidR="005B63BC" w:rsidRPr="005B63BC" w:rsidRDefault="00B86B29" w:rsidP="00B86B29">
      <w:pPr>
        <w:pStyle w:val="DCETexte"/>
      </w:pPr>
      <w:r w:rsidRPr="004C6DBE">
        <w:t>Je joins, en annexe 1, une liste récapitulative des demandes de sous-traitance et les montants des prestations que j’envisage de sous-traiter</w:t>
      </w:r>
      <w:r w:rsidR="005B63BC" w:rsidRPr="005B63BC">
        <w:t>.</w:t>
      </w:r>
    </w:p>
    <w:p w14:paraId="00A9B57F" w14:textId="77777777" w:rsidR="00874C9D" w:rsidRPr="00844D41" w:rsidRDefault="00874C9D" w:rsidP="00874C9D">
      <w:pPr>
        <w:pStyle w:val="DCEArticle"/>
      </w:pPr>
      <w:bookmarkStart w:id="4" w:name="_Toc160449159"/>
      <w:r w:rsidRPr="00844D41">
        <w:t>Durée du marché</w:t>
      </w:r>
    </w:p>
    <w:p w14:paraId="1CB30101" w14:textId="77777777" w:rsidR="00CF1653" w:rsidRDefault="00CF1653" w:rsidP="00CF1653">
      <w:pPr>
        <w:jc w:val="both"/>
      </w:pPr>
      <w:bookmarkStart w:id="5" w:name="_Hlk200731983"/>
      <w:bookmarkEnd w:id="4"/>
      <w:r>
        <w:t xml:space="preserve">Le marché s’exécute, sous réserve de sa notification, </w:t>
      </w:r>
      <w:r w:rsidRPr="00E3211A">
        <w:rPr>
          <w:b/>
        </w:rPr>
        <w:t>à compter du 1</w:t>
      </w:r>
      <w:r w:rsidRPr="00F953A0">
        <w:rPr>
          <w:b/>
          <w:vertAlign w:val="superscript"/>
        </w:rPr>
        <w:t>er</w:t>
      </w:r>
      <w:r w:rsidRPr="00E3211A">
        <w:rPr>
          <w:b/>
        </w:rPr>
        <w:t> février</w:t>
      </w:r>
      <w:r>
        <w:rPr>
          <w:b/>
        </w:rPr>
        <w:t xml:space="preserve"> 2026</w:t>
      </w:r>
      <w:r w:rsidRPr="00B2447B">
        <w:t>.</w:t>
      </w:r>
    </w:p>
    <w:p w14:paraId="1A3A3318" w14:textId="77777777" w:rsidR="00CF1653" w:rsidRDefault="00CF1653" w:rsidP="00CF1653">
      <w:pPr>
        <w:jc w:val="both"/>
      </w:pPr>
    </w:p>
    <w:p w14:paraId="45C6EE3E" w14:textId="65EEB4B6" w:rsidR="00CF1653" w:rsidRDefault="00CF1653" w:rsidP="00CF1653">
      <w:pPr>
        <w:jc w:val="both"/>
      </w:pPr>
      <w:r>
        <w:t xml:space="preserve">Il est conclu pour une durée d’un an, </w:t>
      </w:r>
      <w:r w:rsidRPr="00286DB2">
        <w:t>reconduct</w:t>
      </w:r>
      <w:r>
        <w:t xml:space="preserve">ible </w:t>
      </w:r>
      <w:r w:rsidRPr="002254CD">
        <w:t xml:space="preserve">tacitement </w:t>
      </w:r>
      <w:r>
        <w:t>trois</w:t>
      </w:r>
      <w:r w:rsidRPr="002254CD">
        <w:t xml:space="preserve"> fois</w:t>
      </w:r>
      <w:r>
        <w:t xml:space="preserve"> pour une même durée</w:t>
      </w:r>
      <w:r w:rsidRPr="002254CD">
        <w:t xml:space="preserve">, soit une durée totale maximale de </w:t>
      </w:r>
      <w:r>
        <w:t>quatre</w:t>
      </w:r>
      <w:r w:rsidRPr="002254CD">
        <w:t xml:space="preserve"> ans.</w:t>
      </w:r>
      <w:r>
        <w:t xml:space="preserve"> </w:t>
      </w:r>
      <w:r w:rsidRPr="009F41AC">
        <w:t>En application de l’</w:t>
      </w:r>
      <w:r>
        <w:t>article R. 2112-4</w:t>
      </w:r>
      <w:r w:rsidRPr="009F41AC">
        <w:t xml:space="preserve"> </w:t>
      </w:r>
      <w:r>
        <w:t>du code de la commande publique</w:t>
      </w:r>
      <w:r w:rsidRPr="009F41AC">
        <w:t>, la reconduction est tacite. Le pouvoir adjudicateur peut décider de ne pas reconduire le marché à condition d’en informer, par lettre recommandée avec accusé de réception, le titulaire au moins trois mois avant la date de fin de la période concernée. Le titulaire ne peut pas s’opposer à la reconduction</w:t>
      </w:r>
      <w:r w:rsidRPr="00896839">
        <w:t>.</w:t>
      </w:r>
    </w:p>
    <w:p w14:paraId="3EC6BD57" w14:textId="77777777" w:rsidR="007C1A04" w:rsidRDefault="007C1A04" w:rsidP="007C1A04">
      <w:pPr>
        <w:jc w:val="both"/>
      </w:pPr>
    </w:p>
    <w:p w14:paraId="119799B0" w14:textId="516F49AA" w:rsidR="007C1A04" w:rsidRDefault="007C1A04" w:rsidP="007C1A04">
      <w:pPr>
        <w:jc w:val="both"/>
      </w:pPr>
      <w:r>
        <w:lastRenderedPageBreak/>
        <w:t xml:space="preserve">En application de l’article R. 2162-4 du code de la commande publique, la valeur maximale d’achats susceptibles d’être commandés pendant la durée totale d’exécution </w:t>
      </w:r>
      <w:r w:rsidR="00C90BD0">
        <w:t xml:space="preserve">du lot n° </w:t>
      </w:r>
      <w:del w:id="6" w:author="Nicolas JACQUES" w:date="2025-07-10T15:43:00Z">
        <w:r w:rsidR="00C90BD0" w:rsidDel="008B2EA4">
          <w:delText xml:space="preserve">1 </w:delText>
        </w:r>
      </w:del>
      <w:ins w:id="7" w:author="Nicolas JACQUES" w:date="2025-07-10T15:43:00Z">
        <w:r w:rsidR="008B2EA4">
          <w:t xml:space="preserve">3 </w:t>
        </w:r>
      </w:ins>
      <w:r>
        <w:t xml:space="preserve">est de </w:t>
      </w:r>
      <w:r w:rsidR="00DB1345">
        <w:t>1 1</w:t>
      </w:r>
      <w:r>
        <w:t>40</w:t>
      </w:r>
      <w:r w:rsidRPr="00075F50">
        <w:t> 000 euros hors taxes</w:t>
      </w:r>
      <w:r>
        <w:t>. Dans l’hypothèse où ce montant serait atteint ou susceptible de l’être, le marché serait résilié à effet immédiat, sans indemnité du titulaire.</w:t>
      </w:r>
    </w:p>
    <w:bookmarkEnd w:id="5"/>
    <w:p w14:paraId="05704334" w14:textId="77777777" w:rsidR="00874C9D" w:rsidRPr="004477C0" w:rsidRDefault="00874C9D" w:rsidP="00874C9D">
      <w:pPr>
        <w:pStyle w:val="DCEArticle"/>
      </w:pPr>
      <w:r>
        <w:t>PRIX</w:t>
      </w:r>
    </w:p>
    <w:p w14:paraId="3ECEDC1C" w14:textId="77777777" w:rsidR="00874C9D" w:rsidRPr="00527448" w:rsidRDefault="00874C9D" w:rsidP="00874C9D">
      <w:pPr>
        <w:pStyle w:val="DCETexte"/>
      </w:pPr>
      <w:r w:rsidRPr="00527448">
        <w:t>Le montant de la présente offre est exprimé en</w:t>
      </w:r>
      <w:r w:rsidR="00762C26">
        <w:t> euro</w:t>
      </w:r>
      <w:r w:rsidRPr="00527448">
        <w:t>s.</w:t>
      </w:r>
    </w:p>
    <w:p w14:paraId="20DEFD2F" w14:textId="226A65D2" w:rsidR="00874C9D" w:rsidRPr="00527448" w:rsidRDefault="00874C9D" w:rsidP="00874C9D">
      <w:pPr>
        <w:pStyle w:val="DCETexte"/>
      </w:pPr>
      <w:bookmarkStart w:id="8" w:name="_Hlk200732070"/>
      <w:r w:rsidRPr="00527448">
        <w:t xml:space="preserve">Les prestations seront rémunérées par application des </w:t>
      </w:r>
      <w:r w:rsidR="006E2535" w:rsidRPr="00527448">
        <w:t>prix indiqués dans le bordereau de prix unitaires (BPU), annexé au présent acte d’engagement</w:t>
      </w:r>
      <w:r w:rsidR="006E2535">
        <w:t xml:space="preserve">, </w:t>
      </w:r>
      <w:r w:rsidR="006E2535" w:rsidRPr="009B159B">
        <w:t xml:space="preserve">aux </w:t>
      </w:r>
      <w:r w:rsidRPr="009B159B">
        <w:t>quantités commandées et exécutées conformément aux bons de commande émis par le Sénat.</w:t>
      </w:r>
      <w:r w:rsidR="00C90933">
        <w:t xml:space="preserve"> </w:t>
      </w:r>
    </w:p>
    <w:bookmarkEnd w:id="8"/>
    <w:p w14:paraId="25A3B3D7" w14:textId="77777777" w:rsidR="00874C9D" w:rsidRDefault="00DA16A0" w:rsidP="00874C9D">
      <w:pPr>
        <w:pStyle w:val="DCETexte"/>
      </w:pPr>
      <w:r>
        <w:t>Les quantités indiquées en annexe 2 (BPU) de l’acte d’engagement ne constituent pas un minimum de commande</w:t>
      </w:r>
      <w:r w:rsidR="00683CC4" w:rsidRPr="00683CC4">
        <w:t xml:space="preserve"> </w:t>
      </w:r>
      <w:r w:rsidR="00683CC4">
        <w:t>mais une indication</w:t>
      </w:r>
      <w:r w:rsidR="006071F7">
        <w:t>,</w:t>
      </w:r>
      <w:r w:rsidR="006071F7" w:rsidRPr="006071F7">
        <w:t xml:space="preserve"> </w:t>
      </w:r>
      <w:r w:rsidR="006071F7">
        <w:t>pour chaque article, de</w:t>
      </w:r>
      <w:r w:rsidR="00683CC4">
        <w:t xml:space="preserve"> la quantité minimale qui </w:t>
      </w:r>
      <w:r w:rsidR="008272B8">
        <w:t xml:space="preserve">pourrait être </w:t>
      </w:r>
      <w:r w:rsidR="00683CC4">
        <w:t>commandée le cas échéant.</w:t>
      </w:r>
    </w:p>
    <w:p w14:paraId="143708B0" w14:textId="77777777" w:rsidR="00874C9D" w:rsidRDefault="00874C9D" w:rsidP="00874C9D">
      <w:pPr>
        <w:pStyle w:val="DCEArticle"/>
      </w:pPr>
      <w:r>
        <w:t>PAIEMENT</w:t>
      </w:r>
    </w:p>
    <w:p w14:paraId="1E5509A7" w14:textId="77777777" w:rsidR="00874C9D" w:rsidRDefault="00874C9D" w:rsidP="00874C9D">
      <w:pPr>
        <w:pStyle w:val="DCETexte"/>
      </w:pPr>
      <w:r>
        <w:t>Le Sénat se libérera des sommes dues au titre du présent marché en faisant porter le montant de celles-ci au crédit du compte</w:t>
      </w:r>
      <w:r w:rsidR="00762C26">
        <w:t> :</w:t>
      </w:r>
    </w:p>
    <w:tbl>
      <w:tblPr>
        <w:tblW w:w="9039" w:type="dxa"/>
        <w:tblBorders>
          <w:top w:val="single" w:sz="8" w:space="0" w:color="auto"/>
          <w:left w:val="single" w:sz="8" w:space="0" w:color="auto"/>
          <w:bottom w:val="single" w:sz="8" w:space="0" w:color="auto"/>
          <w:right w:val="single" w:sz="8" w:space="0" w:color="auto"/>
        </w:tblBorders>
        <w:tblLayout w:type="fixed"/>
        <w:tblLook w:val="01E0" w:firstRow="1" w:lastRow="1" w:firstColumn="1" w:lastColumn="1" w:noHBand="0" w:noVBand="0"/>
      </w:tblPr>
      <w:tblGrid>
        <w:gridCol w:w="2235"/>
        <w:gridCol w:w="6804"/>
      </w:tblGrid>
      <w:tr w:rsidR="00874C9D" w14:paraId="75427B31" w14:textId="77777777" w:rsidTr="007C4AC6">
        <w:tc>
          <w:tcPr>
            <w:tcW w:w="2235" w:type="dxa"/>
            <w:shd w:val="clear" w:color="auto" w:fill="auto"/>
          </w:tcPr>
          <w:p w14:paraId="3F600A9C" w14:textId="77777777" w:rsidR="00874C9D" w:rsidRPr="00800F4C" w:rsidRDefault="00874C9D" w:rsidP="007C4AC6">
            <w:pPr>
              <w:widowControl/>
              <w:spacing w:before="120" w:after="120"/>
            </w:pPr>
            <w:r w:rsidRPr="00800F4C">
              <w:t>Ouvert au nom de</w:t>
            </w:r>
            <w:r w:rsidR="00762C26">
              <w:t> :</w:t>
            </w:r>
          </w:p>
        </w:tc>
        <w:tc>
          <w:tcPr>
            <w:tcW w:w="6804" w:type="dxa"/>
            <w:shd w:val="clear" w:color="auto" w:fill="auto"/>
          </w:tcPr>
          <w:p w14:paraId="6283CC53" w14:textId="77777777" w:rsidR="00874C9D" w:rsidRPr="00800F4C" w:rsidRDefault="00874C9D" w:rsidP="007C4AC6">
            <w:pPr>
              <w:widowControl/>
              <w:spacing w:before="120" w:after="120"/>
            </w:pPr>
          </w:p>
        </w:tc>
      </w:tr>
      <w:tr w:rsidR="00874C9D" w14:paraId="629C366F" w14:textId="77777777" w:rsidTr="007C4AC6">
        <w:tc>
          <w:tcPr>
            <w:tcW w:w="9039" w:type="dxa"/>
            <w:gridSpan w:val="2"/>
            <w:shd w:val="clear" w:color="auto" w:fill="auto"/>
          </w:tcPr>
          <w:p w14:paraId="127D0E59" w14:textId="77777777" w:rsidR="00874C9D" w:rsidRPr="007C4AC6" w:rsidRDefault="00874C9D" w:rsidP="007C4AC6">
            <w:pPr>
              <w:widowControl/>
              <w:spacing w:before="120" w:after="120"/>
              <w:rPr>
                <w:b/>
                <w:i/>
              </w:rPr>
            </w:pPr>
            <w:r w:rsidRPr="007C4AC6">
              <w:rPr>
                <w:i/>
              </w:rPr>
              <w:t xml:space="preserve">Désignation du compte à créditer </w:t>
            </w:r>
            <w:r w:rsidRPr="007C4AC6">
              <w:rPr>
                <w:b/>
                <w:i/>
              </w:rPr>
              <w:t>(joindre un RIB)</w:t>
            </w:r>
            <w:r w:rsidR="00762C26">
              <w:rPr>
                <w:i/>
              </w:rPr>
              <w:t> :</w:t>
            </w:r>
          </w:p>
        </w:tc>
      </w:tr>
      <w:tr w:rsidR="00874C9D" w14:paraId="0BB72FE2" w14:textId="77777777" w:rsidTr="007C4AC6">
        <w:tc>
          <w:tcPr>
            <w:tcW w:w="2235" w:type="dxa"/>
            <w:shd w:val="clear" w:color="auto" w:fill="auto"/>
          </w:tcPr>
          <w:p w14:paraId="1DE132D1" w14:textId="77777777" w:rsidR="00874C9D" w:rsidRPr="00800F4C" w:rsidRDefault="00874C9D" w:rsidP="007C4AC6">
            <w:pPr>
              <w:widowControl/>
              <w:spacing w:before="120" w:after="120"/>
            </w:pPr>
            <w:r w:rsidRPr="00800F4C">
              <w:t>Établissement</w:t>
            </w:r>
            <w:r w:rsidR="00762C26">
              <w:t> :</w:t>
            </w:r>
          </w:p>
        </w:tc>
        <w:tc>
          <w:tcPr>
            <w:tcW w:w="6804" w:type="dxa"/>
            <w:shd w:val="clear" w:color="auto" w:fill="auto"/>
          </w:tcPr>
          <w:p w14:paraId="63674461" w14:textId="77777777" w:rsidR="00874C9D" w:rsidRPr="00800F4C" w:rsidRDefault="00874C9D" w:rsidP="007C4AC6">
            <w:pPr>
              <w:widowControl/>
              <w:spacing w:before="120" w:after="120"/>
            </w:pPr>
          </w:p>
        </w:tc>
      </w:tr>
      <w:tr w:rsidR="00874C9D" w14:paraId="53F0021B" w14:textId="77777777" w:rsidTr="007C4AC6">
        <w:tc>
          <w:tcPr>
            <w:tcW w:w="2235" w:type="dxa"/>
            <w:shd w:val="clear" w:color="auto" w:fill="auto"/>
          </w:tcPr>
          <w:p w14:paraId="0DB4A122" w14:textId="77777777" w:rsidR="00874C9D" w:rsidRPr="00800F4C" w:rsidRDefault="00874C9D" w:rsidP="007C4AC6">
            <w:pPr>
              <w:widowControl/>
              <w:spacing w:before="120" w:after="120"/>
            </w:pPr>
            <w:r w:rsidRPr="00800F4C">
              <w:t>Adresse</w:t>
            </w:r>
            <w:r w:rsidR="00762C26">
              <w:t> :</w:t>
            </w:r>
          </w:p>
        </w:tc>
        <w:tc>
          <w:tcPr>
            <w:tcW w:w="6804" w:type="dxa"/>
            <w:shd w:val="clear" w:color="auto" w:fill="auto"/>
          </w:tcPr>
          <w:p w14:paraId="65965962" w14:textId="77777777" w:rsidR="00874C9D" w:rsidRPr="00800F4C" w:rsidRDefault="00874C9D" w:rsidP="007C4AC6">
            <w:pPr>
              <w:widowControl/>
              <w:spacing w:before="120" w:after="120"/>
            </w:pPr>
          </w:p>
        </w:tc>
      </w:tr>
      <w:tr w:rsidR="00874C9D" w14:paraId="24ACFC53" w14:textId="77777777" w:rsidTr="007C4AC6">
        <w:tc>
          <w:tcPr>
            <w:tcW w:w="2235" w:type="dxa"/>
            <w:shd w:val="clear" w:color="auto" w:fill="auto"/>
          </w:tcPr>
          <w:p w14:paraId="398DA92A" w14:textId="77777777" w:rsidR="00874C9D" w:rsidRPr="00800F4C" w:rsidRDefault="00874C9D" w:rsidP="007C4AC6">
            <w:pPr>
              <w:widowControl/>
              <w:spacing w:before="120" w:after="120"/>
            </w:pPr>
          </w:p>
        </w:tc>
        <w:tc>
          <w:tcPr>
            <w:tcW w:w="6804" w:type="dxa"/>
            <w:shd w:val="clear" w:color="auto" w:fill="auto"/>
          </w:tcPr>
          <w:p w14:paraId="0A9F848E" w14:textId="77777777" w:rsidR="00874C9D" w:rsidRPr="00800F4C" w:rsidRDefault="00874C9D" w:rsidP="007C4AC6">
            <w:pPr>
              <w:widowControl/>
              <w:spacing w:before="120" w:after="120"/>
            </w:pPr>
          </w:p>
        </w:tc>
      </w:tr>
      <w:tr w:rsidR="00874C9D" w14:paraId="3A45DACE" w14:textId="77777777" w:rsidTr="007C4AC6">
        <w:tc>
          <w:tcPr>
            <w:tcW w:w="2235" w:type="dxa"/>
            <w:shd w:val="clear" w:color="auto" w:fill="auto"/>
          </w:tcPr>
          <w:p w14:paraId="1B58D399" w14:textId="77777777" w:rsidR="00874C9D" w:rsidRPr="00800F4C" w:rsidRDefault="00874C9D" w:rsidP="007C4AC6">
            <w:pPr>
              <w:widowControl/>
              <w:spacing w:before="120" w:after="120"/>
            </w:pPr>
            <w:r w:rsidRPr="00800F4C">
              <w:t>Numéro du compte</w:t>
            </w:r>
            <w:r w:rsidR="00762C26">
              <w:t> :</w:t>
            </w:r>
          </w:p>
        </w:tc>
        <w:tc>
          <w:tcPr>
            <w:tcW w:w="6804" w:type="dxa"/>
            <w:shd w:val="clear" w:color="auto" w:fill="auto"/>
          </w:tcPr>
          <w:p w14:paraId="39BA4716" w14:textId="77777777" w:rsidR="00874C9D" w:rsidRPr="00800F4C" w:rsidRDefault="00874C9D" w:rsidP="007C4AC6">
            <w:pPr>
              <w:widowControl/>
              <w:spacing w:before="120" w:after="120"/>
            </w:pPr>
          </w:p>
        </w:tc>
      </w:tr>
    </w:tbl>
    <w:p w14:paraId="24E7D313" w14:textId="77777777" w:rsidR="00094EC2" w:rsidRDefault="00094EC2" w:rsidP="00BF0A14">
      <w:pPr>
        <w:widowControl/>
        <w:ind w:left="709" w:hanging="709"/>
        <w:jc w:val="both"/>
      </w:pPr>
    </w:p>
    <w:tbl>
      <w:tblPr>
        <w:tblW w:w="9405" w:type="dxa"/>
        <w:tblLook w:val="01E0" w:firstRow="1" w:lastRow="1" w:firstColumn="1" w:lastColumn="1" w:noHBand="0" w:noVBand="0"/>
      </w:tblPr>
      <w:tblGrid>
        <w:gridCol w:w="2314"/>
        <w:gridCol w:w="7091"/>
      </w:tblGrid>
      <w:tr w:rsidR="00094EC2" w:rsidRPr="00094EC2" w14:paraId="37BC4942" w14:textId="77777777" w:rsidTr="00762C26">
        <w:trPr>
          <w:trHeight w:val="1111"/>
        </w:trPr>
        <w:tc>
          <w:tcPr>
            <w:tcW w:w="9405" w:type="dxa"/>
            <w:gridSpan w:val="2"/>
            <w:hideMark/>
          </w:tcPr>
          <w:p w14:paraId="6C994941" w14:textId="77777777" w:rsidR="00094EC2" w:rsidRPr="00094EC2" w:rsidRDefault="00094EC2" w:rsidP="00094EC2">
            <w:pPr>
              <w:widowControl/>
              <w:overflowPunct w:val="0"/>
              <w:autoSpaceDE w:val="0"/>
              <w:autoSpaceDN w:val="0"/>
              <w:adjustRightInd w:val="0"/>
              <w:spacing w:before="120" w:after="120"/>
              <w:textAlignment w:val="baseline"/>
              <w:rPr>
                <w:rFonts w:eastAsia="Cambria Math"/>
              </w:rPr>
            </w:pPr>
            <w:r w:rsidRPr="00094EC2">
              <w:rPr>
                <w:rFonts w:eastAsia="Cambria Math"/>
              </w:rPr>
              <w:t>Le cas échéant, en cas de groupement conjoint (donnant lieu à un paiement séparé des membres du groupement) (à dupliquer le cas échéant en fonction du nombre de membres du groupement)</w:t>
            </w:r>
            <w:r w:rsidR="00762C26">
              <w:rPr>
                <w:rFonts w:eastAsia="Cambria Math"/>
              </w:rPr>
              <w:t> :</w:t>
            </w:r>
          </w:p>
          <w:p w14:paraId="4F9C3C25" w14:textId="77777777" w:rsidR="00094EC2" w:rsidRPr="00094EC2" w:rsidRDefault="00094EC2" w:rsidP="00094EC2">
            <w:pPr>
              <w:widowControl/>
              <w:overflowPunct w:val="0"/>
              <w:autoSpaceDE w:val="0"/>
              <w:autoSpaceDN w:val="0"/>
              <w:adjustRightInd w:val="0"/>
              <w:spacing w:before="120" w:after="120"/>
              <w:jc w:val="both"/>
              <w:textAlignment w:val="baseline"/>
              <w:rPr>
                <w:rFonts w:eastAsia="Cambria Math"/>
              </w:rPr>
            </w:pPr>
            <w:r w:rsidRPr="00094EC2">
              <w:rPr>
                <w:rFonts w:eastAsia="Cambria Math"/>
              </w:rPr>
              <w:t>Ouvert au nom de</w:t>
            </w:r>
            <w:r w:rsidR="00762C26">
              <w:rPr>
                <w:rFonts w:eastAsia="Cambria Math"/>
              </w:rPr>
              <w:t> :</w:t>
            </w:r>
          </w:p>
        </w:tc>
      </w:tr>
      <w:tr w:rsidR="00094EC2" w:rsidRPr="00094EC2" w14:paraId="0DB5C36C" w14:textId="77777777" w:rsidTr="00762C26">
        <w:tc>
          <w:tcPr>
            <w:tcW w:w="9405" w:type="dxa"/>
            <w:gridSpan w:val="2"/>
            <w:hideMark/>
          </w:tcPr>
          <w:p w14:paraId="4D533F71" w14:textId="77777777" w:rsidR="00094EC2" w:rsidRPr="00094EC2" w:rsidRDefault="00094EC2" w:rsidP="00094EC2">
            <w:pPr>
              <w:widowControl/>
              <w:tabs>
                <w:tab w:val="left" w:leader="dot" w:pos="6804"/>
              </w:tabs>
              <w:overflowPunct w:val="0"/>
              <w:autoSpaceDE w:val="0"/>
              <w:autoSpaceDN w:val="0"/>
              <w:adjustRightInd w:val="0"/>
              <w:spacing w:before="80" w:after="120"/>
              <w:jc w:val="both"/>
              <w:textAlignment w:val="baseline"/>
              <w:rPr>
                <w:rFonts w:eastAsia="Cambria Math"/>
              </w:rPr>
            </w:pPr>
            <w:r w:rsidRPr="00094EC2">
              <w:rPr>
                <w:rFonts w:eastAsia="Cambria Math"/>
              </w:rPr>
              <w:t>Désignation du compte à créditer (joindre un RIB précisant les codes IBAN et BIC)</w:t>
            </w:r>
          </w:p>
        </w:tc>
      </w:tr>
      <w:tr w:rsidR="00094EC2" w:rsidRPr="00094EC2" w14:paraId="718A16B8" w14:textId="77777777" w:rsidTr="00762C26">
        <w:tc>
          <w:tcPr>
            <w:tcW w:w="2314" w:type="dxa"/>
            <w:hideMark/>
          </w:tcPr>
          <w:p w14:paraId="1116B2E5" w14:textId="77777777" w:rsidR="00094EC2" w:rsidRPr="00094EC2" w:rsidRDefault="00094EC2" w:rsidP="00094EC2">
            <w:pPr>
              <w:widowControl/>
              <w:overflowPunct w:val="0"/>
              <w:autoSpaceDE w:val="0"/>
              <w:autoSpaceDN w:val="0"/>
              <w:adjustRightInd w:val="0"/>
              <w:spacing w:before="80" w:after="120"/>
              <w:jc w:val="both"/>
              <w:textAlignment w:val="baseline"/>
              <w:rPr>
                <w:rFonts w:eastAsia="Cambria Math"/>
              </w:rPr>
            </w:pPr>
            <w:r w:rsidRPr="00094EC2">
              <w:rPr>
                <w:rFonts w:eastAsia="Cambria Math"/>
              </w:rPr>
              <w:t>Établissement</w:t>
            </w:r>
            <w:r w:rsidR="00762C26">
              <w:rPr>
                <w:rFonts w:eastAsia="Cambria Math"/>
              </w:rPr>
              <w:t> :</w:t>
            </w:r>
          </w:p>
        </w:tc>
        <w:tc>
          <w:tcPr>
            <w:tcW w:w="7091" w:type="dxa"/>
            <w:hideMark/>
          </w:tcPr>
          <w:p w14:paraId="2ED9B88F" w14:textId="77777777" w:rsidR="00094EC2" w:rsidRPr="00094EC2" w:rsidRDefault="00094EC2" w:rsidP="00094EC2">
            <w:pPr>
              <w:widowControl/>
              <w:tabs>
                <w:tab w:val="left" w:leader="dot" w:pos="6804"/>
              </w:tabs>
              <w:overflowPunct w:val="0"/>
              <w:autoSpaceDE w:val="0"/>
              <w:autoSpaceDN w:val="0"/>
              <w:adjustRightInd w:val="0"/>
              <w:spacing w:before="80" w:after="120"/>
              <w:jc w:val="both"/>
              <w:textAlignment w:val="baseline"/>
              <w:rPr>
                <w:rFonts w:eastAsia="Cambria Math"/>
              </w:rPr>
            </w:pPr>
            <w:r w:rsidRPr="00094EC2">
              <w:rPr>
                <w:rFonts w:eastAsia="Cambria Math"/>
              </w:rPr>
              <w:tab/>
            </w:r>
          </w:p>
        </w:tc>
      </w:tr>
      <w:tr w:rsidR="00094EC2" w:rsidRPr="00094EC2" w14:paraId="7F6326DA" w14:textId="77777777" w:rsidTr="00762C26">
        <w:trPr>
          <w:trHeight w:val="553"/>
        </w:trPr>
        <w:tc>
          <w:tcPr>
            <w:tcW w:w="2314" w:type="dxa"/>
            <w:hideMark/>
          </w:tcPr>
          <w:p w14:paraId="599689B4" w14:textId="77777777" w:rsidR="00094EC2" w:rsidRPr="00094EC2" w:rsidRDefault="00094EC2" w:rsidP="00094EC2">
            <w:pPr>
              <w:widowControl/>
              <w:overflowPunct w:val="0"/>
              <w:autoSpaceDE w:val="0"/>
              <w:autoSpaceDN w:val="0"/>
              <w:adjustRightInd w:val="0"/>
              <w:spacing w:before="80" w:after="120"/>
              <w:jc w:val="both"/>
              <w:textAlignment w:val="baseline"/>
              <w:rPr>
                <w:rFonts w:eastAsia="Cambria Math"/>
              </w:rPr>
            </w:pPr>
            <w:r w:rsidRPr="00094EC2">
              <w:rPr>
                <w:rFonts w:eastAsia="Cambria Math"/>
              </w:rPr>
              <w:t>Adresse</w:t>
            </w:r>
            <w:r w:rsidR="00762C26">
              <w:rPr>
                <w:rFonts w:eastAsia="Cambria Math"/>
              </w:rPr>
              <w:t> :</w:t>
            </w:r>
          </w:p>
        </w:tc>
        <w:tc>
          <w:tcPr>
            <w:tcW w:w="7091" w:type="dxa"/>
            <w:hideMark/>
          </w:tcPr>
          <w:p w14:paraId="7F2D97C7" w14:textId="77777777" w:rsidR="00094EC2" w:rsidRPr="00094EC2" w:rsidRDefault="00094EC2" w:rsidP="00094EC2">
            <w:pPr>
              <w:widowControl/>
              <w:tabs>
                <w:tab w:val="left" w:leader="dot" w:pos="6804"/>
              </w:tabs>
              <w:overflowPunct w:val="0"/>
              <w:autoSpaceDE w:val="0"/>
              <w:autoSpaceDN w:val="0"/>
              <w:adjustRightInd w:val="0"/>
              <w:spacing w:after="120"/>
              <w:jc w:val="both"/>
              <w:textAlignment w:val="baseline"/>
              <w:rPr>
                <w:rFonts w:eastAsia="Cambria Math"/>
              </w:rPr>
            </w:pPr>
            <w:r w:rsidRPr="00094EC2">
              <w:rPr>
                <w:rFonts w:eastAsia="Cambria Math"/>
              </w:rPr>
              <w:tab/>
            </w:r>
          </w:p>
          <w:p w14:paraId="1324A1E2" w14:textId="77777777" w:rsidR="00094EC2" w:rsidRPr="00094EC2" w:rsidRDefault="00094EC2" w:rsidP="00094EC2">
            <w:pPr>
              <w:widowControl/>
              <w:tabs>
                <w:tab w:val="left" w:leader="dot" w:pos="6804"/>
              </w:tabs>
              <w:overflowPunct w:val="0"/>
              <w:autoSpaceDE w:val="0"/>
              <w:autoSpaceDN w:val="0"/>
              <w:adjustRightInd w:val="0"/>
              <w:spacing w:before="80" w:after="120"/>
              <w:jc w:val="both"/>
              <w:textAlignment w:val="baseline"/>
              <w:rPr>
                <w:rFonts w:eastAsia="Cambria Math"/>
              </w:rPr>
            </w:pPr>
            <w:r w:rsidRPr="00094EC2">
              <w:rPr>
                <w:rFonts w:eastAsia="Cambria Math"/>
              </w:rPr>
              <w:tab/>
            </w:r>
          </w:p>
        </w:tc>
      </w:tr>
      <w:tr w:rsidR="00094EC2" w:rsidRPr="00094EC2" w14:paraId="571765ED" w14:textId="77777777" w:rsidTr="00762C26">
        <w:tc>
          <w:tcPr>
            <w:tcW w:w="2314" w:type="dxa"/>
            <w:hideMark/>
          </w:tcPr>
          <w:p w14:paraId="19D66B8A" w14:textId="77777777" w:rsidR="00094EC2" w:rsidRPr="00094EC2" w:rsidRDefault="00094EC2" w:rsidP="00094EC2">
            <w:pPr>
              <w:widowControl/>
              <w:overflowPunct w:val="0"/>
              <w:autoSpaceDE w:val="0"/>
              <w:autoSpaceDN w:val="0"/>
              <w:adjustRightInd w:val="0"/>
              <w:spacing w:before="120" w:after="120"/>
              <w:jc w:val="both"/>
              <w:textAlignment w:val="baseline"/>
              <w:rPr>
                <w:rFonts w:eastAsia="Cambria Math"/>
              </w:rPr>
            </w:pPr>
            <w:r w:rsidRPr="00094EC2">
              <w:rPr>
                <w:rFonts w:eastAsia="Cambria Math"/>
              </w:rPr>
              <w:t>Numéro du compte</w:t>
            </w:r>
            <w:r w:rsidR="00762C26">
              <w:rPr>
                <w:rFonts w:eastAsia="Cambria Math"/>
              </w:rPr>
              <w:t> :</w:t>
            </w:r>
          </w:p>
        </w:tc>
        <w:tc>
          <w:tcPr>
            <w:tcW w:w="7091" w:type="dxa"/>
            <w:hideMark/>
          </w:tcPr>
          <w:p w14:paraId="51E847CD" w14:textId="77777777" w:rsidR="00094EC2" w:rsidRPr="00094EC2" w:rsidRDefault="00094EC2" w:rsidP="00094EC2">
            <w:pPr>
              <w:widowControl/>
              <w:tabs>
                <w:tab w:val="left" w:leader="dot" w:pos="6804"/>
              </w:tabs>
              <w:overflowPunct w:val="0"/>
              <w:autoSpaceDE w:val="0"/>
              <w:autoSpaceDN w:val="0"/>
              <w:adjustRightInd w:val="0"/>
              <w:spacing w:before="120" w:after="120"/>
              <w:jc w:val="both"/>
              <w:textAlignment w:val="baseline"/>
              <w:rPr>
                <w:rFonts w:eastAsia="Cambria Math"/>
              </w:rPr>
            </w:pPr>
            <w:r w:rsidRPr="00094EC2">
              <w:rPr>
                <w:rFonts w:eastAsia="Cambria Math"/>
              </w:rPr>
              <w:tab/>
            </w:r>
          </w:p>
        </w:tc>
      </w:tr>
      <w:tr w:rsidR="00094EC2" w:rsidRPr="00094EC2" w14:paraId="6EC0957A" w14:textId="77777777" w:rsidTr="00762C26">
        <w:tc>
          <w:tcPr>
            <w:tcW w:w="2314" w:type="dxa"/>
            <w:hideMark/>
          </w:tcPr>
          <w:p w14:paraId="37AE28DD" w14:textId="77777777" w:rsidR="00094EC2" w:rsidRPr="00094EC2" w:rsidRDefault="00094EC2" w:rsidP="00094EC2">
            <w:pPr>
              <w:widowControl/>
              <w:overflowPunct w:val="0"/>
              <w:autoSpaceDE w:val="0"/>
              <w:autoSpaceDN w:val="0"/>
              <w:adjustRightInd w:val="0"/>
              <w:spacing w:before="120" w:after="120"/>
              <w:jc w:val="both"/>
              <w:textAlignment w:val="baseline"/>
              <w:rPr>
                <w:rFonts w:eastAsia="Cambria Math"/>
              </w:rPr>
            </w:pPr>
            <w:r w:rsidRPr="00094EC2">
              <w:rPr>
                <w:rFonts w:eastAsia="Cambria Math"/>
              </w:rPr>
              <w:t>Code BIC</w:t>
            </w:r>
          </w:p>
        </w:tc>
        <w:tc>
          <w:tcPr>
            <w:tcW w:w="7091" w:type="dxa"/>
            <w:hideMark/>
          </w:tcPr>
          <w:p w14:paraId="2F62721D" w14:textId="77777777" w:rsidR="00094EC2" w:rsidRPr="00094EC2" w:rsidRDefault="00094EC2" w:rsidP="00094EC2">
            <w:pPr>
              <w:widowControl/>
              <w:tabs>
                <w:tab w:val="left" w:leader="dot" w:pos="6804"/>
              </w:tabs>
              <w:overflowPunct w:val="0"/>
              <w:autoSpaceDE w:val="0"/>
              <w:autoSpaceDN w:val="0"/>
              <w:adjustRightInd w:val="0"/>
              <w:spacing w:before="120" w:after="120"/>
              <w:jc w:val="both"/>
              <w:textAlignment w:val="baseline"/>
              <w:rPr>
                <w:rFonts w:eastAsia="Cambria Math"/>
              </w:rPr>
            </w:pPr>
            <w:r w:rsidRPr="00094EC2">
              <w:rPr>
                <w:rFonts w:eastAsia="Cambria Math"/>
              </w:rPr>
              <w:tab/>
            </w:r>
          </w:p>
        </w:tc>
      </w:tr>
      <w:tr w:rsidR="00094EC2" w:rsidRPr="00094EC2" w14:paraId="2DD436A3" w14:textId="77777777" w:rsidTr="00762C26">
        <w:tc>
          <w:tcPr>
            <w:tcW w:w="2314" w:type="dxa"/>
            <w:hideMark/>
          </w:tcPr>
          <w:p w14:paraId="6D336C71" w14:textId="77777777" w:rsidR="00094EC2" w:rsidRPr="00094EC2" w:rsidRDefault="00094EC2" w:rsidP="00094EC2">
            <w:pPr>
              <w:widowControl/>
              <w:overflowPunct w:val="0"/>
              <w:autoSpaceDE w:val="0"/>
              <w:autoSpaceDN w:val="0"/>
              <w:adjustRightInd w:val="0"/>
              <w:jc w:val="both"/>
              <w:textAlignment w:val="baseline"/>
              <w:rPr>
                <w:rFonts w:eastAsia="Cambria Math"/>
              </w:rPr>
            </w:pPr>
            <w:r w:rsidRPr="00094EC2">
              <w:rPr>
                <w:rFonts w:eastAsia="Cambria Math"/>
              </w:rPr>
              <w:t>Code IBAN</w:t>
            </w:r>
          </w:p>
        </w:tc>
        <w:tc>
          <w:tcPr>
            <w:tcW w:w="7091" w:type="dxa"/>
            <w:hideMark/>
          </w:tcPr>
          <w:p w14:paraId="68D42675" w14:textId="77777777" w:rsidR="00094EC2" w:rsidRPr="00094EC2" w:rsidRDefault="00094EC2" w:rsidP="00094EC2">
            <w:pPr>
              <w:widowControl/>
              <w:tabs>
                <w:tab w:val="left" w:leader="dot" w:pos="6804"/>
              </w:tabs>
              <w:overflowPunct w:val="0"/>
              <w:autoSpaceDE w:val="0"/>
              <w:autoSpaceDN w:val="0"/>
              <w:adjustRightInd w:val="0"/>
              <w:jc w:val="both"/>
              <w:textAlignment w:val="baseline"/>
              <w:rPr>
                <w:rFonts w:eastAsia="Cambria Math"/>
              </w:rPr>
            </w:pPr>
            <w:r w:rsidRPr="00094EC2">
              <w:rPr>
                <w:rFonts w:eastAsia="Cambria Math"/>
              </w:rPr>
              <w:tab/>
            </w:r>
          </w:p>
        </w:tc>
      </w:tr>
    </w:tbl>
    <w:p w14:paraId="4140E6C7" w14:textId="77777777" w:rsidR="00094EC2" w:rsidRDefault="00094EC2" w:rsidP="00BF0A14">
      <w:pPr>
        <w:widowControl/>
        <w:ind w:left="709" w:hanging="709"/>
        <w:jc w:val="both"/>
      </w:pPr>
    </w:p>
    <w:p w14:paraId="71E238C8" w14:textId="67D2B627" w:rsidR="008A6FE1" w:rsidRDefault="008A6FE1">
      <w:pPr>
        <w:widowControl/>
        <w:rPr>
          <w:rFonts w:eastAsia="Cambria Math"/>
        </w:rPr>
      </w:pPr>
    </w:p>
    <w:p w14:paraId="0EA93E5B" w14:textId="77777777" w:rsidR="00094EC2" w:rsidRPr="00F4753C" w:rsidRDefault="00094EC2" w:rsidP="00094EC2">
      <w:pPr>
        <w:ind w:left="360"/>
        <w:jc w:val="both"/>
        <w:rPr>
          <w:rFonts w:eastAsia="Cambria Math"/>
        </w:rPr>
      </w:pPr>
      <w:r w:rsidRPr="00F4753C">
        <w:rPr>
          <w:rFonts w:eastAsia="Cambria Math"/>
        </w:rPr>
        <w:t>Préciser la répartition des paiements entre les membres du groupement conjoint</w:t>
      </w:r>
      <w:r w:rsidR="00762C26">
        <w:rPr>
          <w:rFonts w:eastAsia="Cambria Math"/>
        </w:rPr>
        <w:t> :</w:t>
      </w:r>
    </w:p>
    <w:p w14:paraId="0DC9D98A" w14:textId="77777777" w:rsidR="00094EC2" w:rsidRPr="00F4753C" w:rsidRDefault="00094EC2" w:rsidP="00094EC2">
      <w:pPr>
        <w:ind w:left="360"/>
        <w:jc w:val="both"/>
        <w:rPr>
          <w:rFonts w:eastAsia="Cambria Math"/>
        </w:rPr>
      </w:pPr>
    </w:p>
    <w:tbl>
      <w:tblPr>
        <w:tblW w:w="9360" w:type="dxa"/>
        <w:tblInd w:w="-40" w:type="dxa"/>
        <w:tblLayout w:type="fixed"/>
        <w:tblLook w:val="04A0" w:firstRow="1" w:lastRow="0" w:firstColumn="1" w:lastColumn="0" w:noHBand="0" w:noVBand="1"/>
      </w:tblPr>
      <w:tblGrid>
        <w:gridCol w:w="4116"/>
        <w:gridCol w:w="3260"/>
        <w:gridCol w:w="1984"/>
      </w:tblGrid>
      <w:tr w:rsidR="00094EC2" w:rsidRPr="00F4753C" w14:paraId="3E5AD2C9" w14:textId="77777777" w:rsidTr="00762C26">
        <w:trPr>
          <w:trHeight w:val="567"/>
        </w:trPr>
        <w:tc>
          <w:tcPr>
            <w:tcW w:w="4117" w:type="dxa"/>
            <w:vMerge w:val="restart"/>
            <w:tcBorders>
              <w:top w:val="single" w:sz="4" w:space="0" w:color="000000"/>
              <w:left w:val="single" w:sz="4" w:space="0" w:color="000000"/>
              <w:bottom w:val="single" w:sz="4" w:space="0" w:color="000000"/>
              <w:right w:val="nil"/>
            </w:tcBorders>
            <w:vAlign w:val="center"/>
            <w:hideMark/>
          </w:tcPr>
          <w:p w14:paraId="13AB4A9E" w14:textId="77777777" w:rsidR="00094EC2" w:rsidRPr="00F4753C" w:rsidRDefault="00094EC2" w:rsidP="00762C26">
            <w:pPr>
              <w:jc w:val="center"/>
              <w:rPr>
                <w:rFonts w:eastAsia="Tahoma"/>
                <w:b/>
              </w:rPr>
            </w:pPr>
            <w:r w:rsidRPr="00F4753C">
              <w:rPr>
                <w:rFonts w:eastAsia="Tahoma"/>
                <w:b/>
              </w:rPr>
              <w:t>Désignation des membres</w:t>
            </w:r>
          </w:p>
          <w:p w14:paraId="2D5A4DD1" w14:textId="77777777" w:rsidR="00094EC2" w:rsidRPr="00F4753C" w:rsidRDefault="00094EC2" w:rsidP="00762C26">
            <w:pPr>
              <w:jc w:val="center"/>
              <w:rPr>
                <w:rFonts w:eastAsia="Tahoma"/>
                <w:b/>
              </w:rPr>
            </w:pPr>
            <w:proofErr w:type="gramStart"/>
            <w:r w:rsidRPr="00F4753C">
              <w:rPr>
                <w:rFonts w:eastAsia="Tahoma"/>
                <w:b/>
              </w:rPr>
              <w:t>du</w:t>
            </w:r>
            <w:proofErr w:type="gramEnd"/>
            <w:r w:rsidRPr="00F4753C">
              <w:rPr>
                <w:rFonts w:eastAsia="Tahoma"/>
                <w:b/>
              </w:rPr>
              <w:t xml:space="preserve"> groupement conjoint</w:t>
            </w:r>
          </w:p>
        </w:tc>
        <w:tc>
          <w:tcPr>
            <w:tcW w:w="5245" w:type="dxa"/>
            <w:gridSpan w:val="2"/>
            <w:tcBorders>
              <w:top w:val="single" w:sz="4" w:space="0" w:color="000000"/>
              <w:left w:val="single" w:sz="4" w:space="0" w:color="000000"/>
              <w:bottom w:val="single" w:sz="4" w:space="0" w:color="000000"/>
              <w:right w:val="single" w:sz="4" w:space="0" w:color="000000"/>
            </w:tcBorders>
            <w:vAlign w:val="center"/>
            <w:hideMark/>
          </w:tcPr>
          <w:p w14:paraId="7C680A29" w14:textId="77777777" w:rsidR="00094EC2" w:rsidRPr="00F4753C" w:rsidRDefault="00094EC2" w:rsidP="00762C26">
            <w:pPr>
              <w:keepNext/>
              <w:jc w:val="center"/>
              <w:outlineLvl w:val="4"/>
              <w:rPr>
                <w:rFonts w:eastAsia="Tahoma"/>
                <w:b/>
              </w:rPr>
            </w:pPr>
            <w:r w:rsidRPr="00F4753C">
              <w:rPr>
                <w:rFonts w:eastAsia="Tahoma"/>
                <w:b/>
              </w:rPr>
              <w:t>Prestations exécutées par les membres</w:t>
            </w:r>
            <w:r w:rsidRPr="00F4753C">
              <w:rPr>
                <w:rFonts w:eastAsia="Tahoma"/>
                <w:b/>
              </w:rPr>
              <w:br/>
              <w:t>du groupement conjoint</w:t>
            </w:r>
          </w:p>
        </w:tc>
      </w:tr>
      <w:tr w:rsidR="00094EC2" w:rsidRPr="00F4753C" w14:paraId="128C3FED" w14:textId="77777777" w:rsidTr="00762C26">
        <w:trPr>
          <w:trHeight w:val="567"/>
        </w:trPr>
        <w:tc>
          <w:tcPr>
            <w:tcW w:w="4117" w:type="dxa"/>
            <w:vMerge/>
            <w:tcBorders>
              <w:top w:val="single" w:sz="4" w:space="0" w:color="000000"/>
              <w:left w:val="single" w:sz="4" w:space="0" w:color="000000"/>
              <w:bottom w:val="single" w:sz="4" w:space="0" w:color="000000"/>
              <w:right w:val="nil"/>
            </w:tcBorders>
            <w:vAlign w:val="center"/>
            <w:hideMark/>
          </w:tcPr>
          <w:p w14:paraId="3D5547A8" w14:textId="77777777" w:rsidR="00094EC2" w:rsidRPr="00F4753C" w:rsidRDefault="00094EC2" w:rsidP="00762C26">
            <w:pPr>
              <w:jc w:val="center"/>
              <w:rPr>
                <w:rFonts w:eastAsia="Tahoma"/>
                <w:b/>
              </w:rPr>
            </w:pPr>
          </w:p>
        </w:tc>
        <w:tc>
          <w:tcPr>
            <w:tcW w:w="3261" w:type="dxa"/>
            <w:tcBorders>
              <w:top w:val="single" w:sz="4" w:space="0" w:color="000000"/>
              <w:left w:val="single" w:sz="4" w:space="0" w:color="000000"/>
              <w:bottom w:val="single" w:sz="4" w:space="0" w:color="000000"/>
              <w:right w:val="nil"/>
            </w:tcBorders>
            <w:shd w:val="clear" w:color="auto" w:fill="FFFFFF"/>
            <w:vAlign w:val="center"/>
            <w:hideMark/>
          </w:tcPr>
          <w:p w14:paraId="0BAABB52" w14:textId="77777777" w:rsidR="00094EC2" w:rsidRPr="00F4753C" w:rsidRDefault="00094EC2" w:rsidP="00762C26">
            <w:pPr>
              <w:jc w:val="center"/>
              <w:rPr>
                <w:rFonts w:eastAsia="Tahoma"/>
                <w:b/>
              </w:rPr>
            </w:pPr>
            <w:r w:rsidRPr="00F4753C">
              <w:rPr>
                <w:rFonts w:eastAsia="Tahoma"/>
                <w:b/>
              </w:rPr>
              <w:t>Nature de la prestation</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FE0F09D" w14:textId="77777777" w:rsidR="00094EC2" w:rsidRPr="00F4753C" w:rsidRDefault="00094EC2" w:rsidP="00762C26">
            <w:pPr>
              <w:jc w:val="center"/>
              <w:rPr>
                <w:rFonts w:eastAsia="Tahoma"/>
                <w:b/>
              </w:rPr>
            </w:pPr>
            <w:r w:rsidRPr="00F4753C">
              <w:rPr>
                <w:rFonts w:eastAsia="Tahoma"/>
                <w:b/>
              </w:rPr>
              <w:t>Montant HT</w:t>
            </w:r>
          </w:p>
          <w:p w14:paraId="637B76DF" w14:textId="77777777" w:rsidR="00094EC2" w:rsidRPr="00F4753C" w:rsidRDefault="00094EC2" w:rsidP="00762C26">
            <w:pPr>
              <w:jc w:val="center"/>
              <w:rPr>
                <w:rFonts w:eastAsia="Tahoma"/>
                <w:b/>
              </w:rPr>
            </w:pPr>
            <w:proofErr w:type="gramStart"/>
            <w:r w:rsidRPr="00F4753C">
              <w:rPr>
                <w:rFonts w:eastAsia="Tahoma"/>
                <w:b/>
              </w:rPr>
              <w:t>de</w:t>
            </w:r>
            <w:proofErr w:type="gramEnd"/>
            <w:r w:rsidRPr="00F4753C">
              <w:rPr>
                <w:rFonts w:eastAsia="Tahoma"/>
                <w:b/>
              </w:rPr>
              <w:t xml:space="preserve"> la prestation</w:t>
            </w:r>
          </w:p>
        </w:tc>
      </w:tr>
      <w:tr w:rsidR="00094EC2" w:rsidRPr="00F4753C" w14:paraId="6AC8E3D8" w14:textId="77777777" w:rsidTr="00762C26">
        <w:trPr>
          <w:trHeight w:val="1021"/>
        </w:trPr>
        <w:tc>
          <w:tcPr>
            <w:tcW w:w="4117" w:type="dxa"/>
            <w:tcBorders>
              <w:top w:val="single" w:sz="4" w:space="0" w:color="000000"/>
              <w:left w:val="single" w:sz="4" w:space="0" w:color="000000"/>
              <w:bottom w:val="nil"/>
              <w:right w:val="nil"/>
            </w:tcBorders>
            <w:shd w:val="clear" w:color="auto" w:fill="CCFFFF"/>
          </w:tcPr>
          <w:p w14:paraId="297D24B1" w14:textId="77777777" w:rsidR="00094EC2" w:rsidRPr="00F4753C" w:rsidRDefault="00094EC2" w:rsidP="00762C26">
            <w:pPr>
              <w:jc w:val="both"/>
              <w:rPr>
                <w:rFonts w:eastAsia="Tahoma"/>
              </w:rPr>
            </w:pPr>
          </w:p>
        </w:tc>
        <w:tc>
          <w:tcPr>
            <w:tcW w:w="3261" w:type="dxa"/>
            <w:tcBorders>
              <w:top w:val="single" w:sz="4" w:space="0" w:color="000000"/>
              <w:left w:val="single" w:sz="4" w:space="0" w:color="000000"/>
              <w:bottom w:val="nil"/>
              <w:right w:val="nil"/>
            </w:tcBorders>
            <w:shd w:val="clear" w:color="auto" w:fill="CCFFFF"/>
          </w:tcPr>
          <w:p w14:paraId="40F5599E" w14:textId="77777777" w:rsidR="00094EC2" w:rsidRPr="00F4753C" w:rsidRDefault="00094EC2" w:rsidP="00762C26">
            <w:pPr>
              <w:jc w:val="both"/>
              <w:rPr>
                <w:rFonts w:eastAsia="Tahoma"/>
              </w:rPr>
            </w:pPr>
          </w:p>
        </w:tc>
        <w:tc>
          <w:tcPr>
            <w:tcW w:w="1984" w:type="dxa"/>
            <w:tcBorders>
              <w:top w:val="single" w:sz="4" w:space="0" w:color="000000"/>
              <w:left w:val="single" w:sz="4" w:space="0" w:color="000000"/>
              <w:bottom w:val="nil"/>
              <w:right w:val="single" w:sz="4" w:space="0" w:color="000000"/>
            </w:tcBorders>
            <w:shd w:val="clear" w:color="auto" w:fill="CCFFFF"/>
          </w:tcPr>
          <w:p w14:paraId="1F7BC889" w14:textId="77777777" w:rsidR="00094EC2" w:rsidRPr="00F4753C" w:rsidRDefault="00094EC2" w:rsidP="00762C26">
            <w:pPr>
              <w:jc w:val="both"/>
              <w:rPr>
                <w:rFonts w:eastAsia="Tahoma"/>
              </w:rPr>
            </w:pPr>
          </w:p>
        </w:tc>
      </w:tr>
      <w:tr w:rsidR="00094EC2" w:rsidRPr="00F4753C" w14:paraId="22B7BCDE" w14:textId="77777777" w:rsidTr="00762C26">
        <w:trPr>
          <w:trHeight w:val="1021"/>
        </w:trPr>
        <w:tc>
          <w:tcPr>
            <w:tcW w:w="4117" w:type="dxa"/>
            <w:tcBorders>
              <w:top w:val="nil"/>
              <w:left w:val="single" w:sz="4" w:space="0" w:color="000000"/>
              <w:bottom w:val="nil"/>
              <w:right w:val="nil"/>
            </w:tcBorders>
          </w:tcPr>
          <w:p w14:paraId="37D9B886" w14:textId="77777777" w:rsidR="00094EC2" w:rsidRPr="00F4753C" w:rsidRDefault="00094EC2" w:rsidP="00762C26">
            <w:pPr>
              <w:jc w:val="both"/>
              <w:rPr>
                <w:rFonts w:eastAsia="Tahoma"/>
              </w:rPr>
            </w:pPr>
          </w:p>
        </w:tc>
        <w:tc>
          <w:tcPr>
            <w:tcW w:w="3261" w:type="dxa"/>
            <w:tcBorders>
              <w:top w:val="nil"/>
              <w:left w:val="single" w:sz="4" w:space="0" w:color="000000"/>
              <w:bottom w:val="nil"/>
              <w:right w:val="nil"/>
            </w:tcBorders>
          </w:tcPr>
          <w:p w14:paraId="3688CB9D" w14:textId="77777777" w:rsidR="00094EC2" w:rsidRPr="00F4753C" w:rsidRDefault="00094EC2" w:rsidP="00762C26">
            <w:pPr>
              <w:jc w:val="both"/>
              <w:rPr>
                <w:rFonts w:eastAsia="Tahoma"/>
              </w:rPr>
            </w:pPr>
          </w:p>
        </w:tc>
        <w:tc>
          <w:tcPr>
            <w:tcW w:w="1984" w:type="dxa"/>
            <w:tcBorders>
              <w:top w:val="nil"/>
              <w:left w:val="single" w:sz="4" w:space="0" w:color="000000"/>
              <w:bottom w:val="nil"/>
              <w:right w:val="single" w:sz="4" w:space="0" w:color="000000"/>
            </w:tcBorders>
          </w:tcPr>
          <w:p w14:paraId="38F82532" w14:textId="77777777" w:rsidR="00094EC2" w:rsidRPr="00F4753C" w:rsidRDefault="00094EC2" w:rsidP="00762C26">
            <w:pPr>
              <w:jc w:val="both"/>
              <w:rPr>
                <w:rFonts w:eastAsia="Tahoma"/>
              </w:rPr>
            </w:pPr>
          </w:p>
        </w:tc>
      </w:tr>
      <w:tr w:rsidR="00094EC2" w:rsidRPr="00F4753C" w14:paraId="711965AE" w14:textId="77777777" w:rsidTr="00762C26">
        <w:trPr>
          <w:trHeight w:val="66"/>
        </w:trPr>
        <w:tc>
          <w:tcPr>
            <w:tcW w:w="4117" w:type="dxa"/>
            <w:tcBorders>
              <w:top w:val="nil"/>
              <w:left w:val="single" w:sz="4" w:space="0" w:color="000000"/>
              <w:bottom w:val="single" w:sz="4" w:space="0" w:color="000000"/>
              <w:right w:val="nil"/>
            </w:tcBorders>
            <w:shd w:val="clear" w:color="auto" w:fill="CCFFFF"/>
          </w:tcPr>
          <w:p w14:paraId="7DD551FC" w14:textId="77777777" w:rsidR="00094EC2" w:rsidRPr="00F4753C" w:rsidRDefault="00094EC2" w:rsidP="00762C26">
            <w:pPr>
              <w:jc w:val="both"/>
              <w:rPr>
                <w:rFonts w:eastAsia="Tahoma"/>
              </w:rPr>
            </w:pPr>
          </w:p>
        </w:tc>
        <w:tc>
          <w:tcPr>
            <w:tcW w:w="3261" w:type="dxa"/>
            <w:tcBorders>
              <w:top w:val="nil"/>
              <w:left w:val="single" w:sz="4" w:space="0" w:color="000000"/>
              <w:bottom w:val="single" w:sz="4" w:space="0" w:color="000000"/>
              <w:right w:val="nil"/>
            </w:tcBorders>
            <w:shd w:val="clear" w:color="auto" w:fill="CCFFFF"/>
          </w:tcPr>
          <w:p w14:paraId="7BB7195E" w14:textId="77777777" w:rsidR="00094EC2" w:rsidRPr="00F4753C" w:rsidRDefault="00094EC2" w:rsidP="00762C26">
            <w:pPr>
              <w:jc w:val="both"/>
              <w:rPr>
                <w:rFonts w:eastAsia="Tahoma"/>
              </w:rPr>
            </w:pPr>
          </w:p>
        </w:tc>
        <w:tc>
          <w:tcPr>
            <w:tcW w:w="1984" w:type="dxa"/>
            <w:tcBorders>
              <w:top w:val="nil"/>
              <w:left w:val="single" w:sz="4" w:space="0" w:color="000000"/>
              <w:bottom w:val="single" w:sz="4" w:space="0" w:color="000000"/>
              <w:right w:val="single" w:sz="4" w:space="0" w:color="000000"/>
            </w:tcBorders>
            <w:shd w:val="clear" w:color="auto" w:fill="CCFFFF"/>
          </w:tcPr>
          <w:p w14:paraId="3A552FD9" w14:textId="77777777" w:rsidR="00094EC2" w:rsidRPr="00F4753C" w:rsidRDefault="00094EC2" w:rsidP="00762C26">
            <w:pPr>
              <w:jc w:val="both"/>
              <w:rPr>
                <w:rFonts w:eastAsia="Tahoma"/>
              </w:rPr>
            </w:pPr>
          </w:p>
        </w:tc>
      </w:tr>
    </w:tbl>
    <w:p w14:paraId="765EB9D8" w14:textId="77777777" w:rsidR="00920B2E" w:rsidRPr="004C6DBE" w:rsidRDefault="00920B2E" w:rsidP="00BF0A14">
      <w:pPr>
        <w:widowControl/>
        <w:ind w:left="709" w:hanging="709"/>
        <w:jc w:val="both"/>
      </w:pPr>
      <w:r>
        <w:br w:type="page"/>
      </w:r>
    </w:p>
    <w:tbl>
      <w:tblPr>
        <w:tblW w:w="914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142"/>
      </w:tblGrid>
      <w:tr w:rsidR="00920B2E" w:rsidRPr="004C6DBE" w14:paraId="1D927356" w14:textId="77777777" w:rsidTr="007C4AC6">
        <w:trPr>
          <w:trHeight w:val="566"/>
        </w:trPr>
        <w:tc>
          <w:tcPr>
            <w:tcW w:w="9142" w:type="dxa"/>
            <w:tcBorders>
              <w:top w:val="double" w:sz="4" w:space="0" w:color="auto"/>
              <w:left w:val="double" w:sz="4" w:space="0" w:color="auto"/>
              <w:bottom w:val="double" w:sz="4" w:space="0" w:color="auto"/>
              <w:right w:val="double" w:sz="4" w:space="0" w:color="auto"/>
            </w:tcBorders>
            <w:shd w:val="pct20" w:color="auto" w:fill="FFFFFF"/>
            <w:vAlign w:val="center"/>
          </w:tcPr>
          <w:p w14:paraId="2B0C9A91" w14:textId="77777777" w:rsidR="00920B2E" w:rsidRPr="004C6DBE" w:rsidRDefault="00920B2E" w:rsidP="007C4AC6">
            <w:pPr>
              <w:widowControl/>
              <w:tabs>
                <w:tab w:val="left" w:leader="dot" w:pos="7230"/>
              </w:tabs>
              <w:spacing w:line="360" w:lineRule="auto"/>
              <w:rPr>
                <w:b/>
                <w:bCs/>
              </w:rPr>
            </w:pPr>
            <w:r w:rsidRPr="004C6DBE">
              <w:lastRenderedPageBreak/>
              <w:br w:type="page"/>
            </w:r>
            <w:r w:rsidRPr="004C6DBE">
              <w:rPr>
                <w:b/>
                <w:bCs/>
              </w:rPr>
              <w:t>Partie à compléter obligatoirement par le candidat pour la présentation de son offre</w:t>
            </w:r>
            <w:r w:rsidR="00762C26">
              <w:rPr>
                <w:b/>
                <w:bCs/>
              </w:rPr>
              <w:t> :</w:t>
            </w:r>
          </w:p>
        </w:tc>
      </w:tr>
      <w:tr w:rsidR="00920B2E" w:rsidRPr="004C6DBE" w14:paraId="5167E96C" w14:textId="77777777" w:rsidTr="007C4AC6">
        <w:tc>
          <w:tcPr>
            <w:tcW w:w="9142" w:type="dxa"/>
            <w:tcBorders>
              <w:top w:val="double" w:sz="4" w:space="0" w:color="auto"/>
              <w:left w:val="double" w:sz="4" w:space="0" w:color="auto"/>
              <w:bottom w:val="double" w:sz="4" w:space="0" w:color="auto"/>
              <w:right w:val="double" w:sz="4" w:space="0" w:color="auto"/>
            </w:tcBorders>
            <w:vAlign w:val="center"/>
          </w:tcPr>
          <w:p w14:paraId="165F68BC" w14:textId="77777777" w:rsidR="00920B2E" w:rsidRPr="004C6DBE" w:rsidRDefault="00920B2E" w:rsidP="007C4AC6">
            <w:pPr>
              <w:widowControl/>
              <w:tabs>
                <w:tab w:val="left" w:leader="dot" w:pos="7230"/>
              </w:tabs>
              <w:spacing w:before="240" w:line="360" w:lineRule="auto"/>
              <w:ind w:left="4678"/>
            </w:pPr>
            <w:r w:rsidRPr="004C6DBE">
              <w:t>Fait en un seul original</w:t>
            </w:r>
          </w:p>
          <w:p w14:paraId="6541BA81" w14:textId="77777777" w:rsidR="00920B2E" w:rsidRPr="004C6DBE" w:rsidRDefault="00920B2E" w:rsidP="007C4AC6">
            <w:pPr>
              <w:widowControl/>
              <w:tabs>
                <w:tab w:val="left" w:leader="dot" w:pos="8789"/>
              </w:tabs>
              <w:spacing w:before="240" w:line="360" w:lineRule="auto"/>
              <w:ind w:left="4678"/>
            </w:pPr>
            <w:r w:rsidRPr="004C6DBE">
              <w:t xml:space="preserve">À </w:t>
            </w:r>
          </w:p>
          <w:p w14:paraId="259CC846" w14:textId="77777777" w:rsidR="00920B2E" w:rsidRPr="004C6DBE" w:rsidRDefault="00920B2E" w:rsidP="007C4AC6">
            <w:pPr>
              <w:widowControl/>
              <w:tabs>
                <w:tab w:val="left" w:leader="dot" w:pos="8789"/>
              </w:tabs>
              <w:spacing w:before="240" w:line="360" w:lineRule="auto"/>
              <w:ind w:left="4678"/>
            </w:pPr>
            <w:r w:rsidRPr="004C6DBE">
              <w:t xml:space="preserve">Le </w:t>
            </w:r>
          </w:p>
          <w:p w14:paraId="0ABBDE01" w14:textId="77777777" w:rsidR="00920B2E" w:rsidRPr="004C6DBE" w:rsidRDefault="00920B2E" w:rsidP="007C4AC6">
            <w:pPr>
              <w:widowControl/>
              <w:spacing w:line="360" w:lineRule="auto"/>
            </w:pPr>
            <w:r w:rsidRPr="004C6DBE">
              <w:t>Signature du contractant</w:t>
            </w:r>
            <w:r w:rsidR="00762C26">
              <w:t> :</w:t>
            </w:r>
          </w:p>
          <w:p w14:paraId="64408528" w14:textId="77777777" w:rsidR="00920B2E" w:rsidRPr="004C6DBE" w:rsidRDefault="00920B2E" w:rsidP="007C4AC6">
            <w:pPr>
              <w:widowControl/>
              <w:spacing w:line="360" w:lineRule="auto"/>
            </w:pPr>
          </w:p>
          <w:p w14:paraId="1A414399" w14:textId="77777777" w:rsidR="00920B2E" w:rsidRPr="004C6DBE" w:rsidRDefault="00920B2E" w:rsidP="007C4AC6">
            <w:pPr>
              <w:widowControl/>
              <w:tabs>
                <w:tab w:val="left" w:leader="dot" w:pos="7230"/>
              </w:tabs>
              <w:spacing w:line="360" w:lineRule="auto"/>
            </w:pPr>
          </w:p>
          <w:p w14:paraId="54CB05EB" w14:textId="77777777" w:rsidR="00920B2E" w:rsidRPr="004C6DBE" w:rsidRDefault="00920B2E" w:rsidP="007C4AC6">
            <w:pPr>
              <w:widowControl/>
              <w:tabs>
                <w:tab w:val="left" w:leader="dot" w:pos="7230"/>
              </w:tabs>
              <w:spacing w:line="360" w:lineRule="auto"/>
            </w:pPr>
          </w:p>
          <w:p w14:paraId="0BAEF133" w14:textId="77777777" w:rsidR="00920B2E" w:rsidRPr="004C6DBE" w:rsidRDefault="00920B2E" w:rsidP="007C4AC6">
            <w:pPr>
              <w:widowControl/>
              <w:tabs>
                <w:tab w:val="left" w:leader="dot" w:pos="7230"/>
              </w:tabs>
              <w:spacing w:line="360" w:lineRule="auto"/>
            </w:pPr>
          </w:p>
        </w:tc>
      </w:tr>
      <w:tr w:rsidR="00920B2E" w:rsidRPr="004C6DBE" w14:paraId="3F727F35" w14:textId="77777777" w:rsidTr="007C4AC6">
        <w:trPr>
          <w:trHeight w:val="503"/>
        </w:trPr>
        <w:tc>
          <w:tcPr>
            <w:tcW w:w="9142" w:type="dxa"/>
            <w:tcBorders>
              <w:top w:val="double" w:sz="4" w:space="0" w:color="auto"/>
              <w:left w:val="double" w:sz="4" w:space="0" w:color="auto"/>
              <w:bottom w:val="double" w:sz="4" w:space="0" w:color="auto"/>
              <w:right w:val="double" w:sz="4" w:space="0" w:color="auto"/>
            </w:tcBorders>
            <w:shd w:val="clear" w:color="auto" w:fill="C0C0C0"/>
            <w:vAlign w:val="center"/>
          </w:tcPr>
          <w:p w14:paraId="1A72C168" w14:textId="77777777" w:rsidR="00920B2E" w:rsidRPr="004C6DBE" w:rsidRDefault="00920B2E" w:rsidP="007C4AC6">
            <w:pPr>
              <w:widowControl/>
              <w:tabs>
                <w:tab w:val="left" w:leader="dot" w:pos="7230"/>
              </w:tabs>
              <w:spacing w:line="360" w:lineRule="auto"/>
              <w:rPr>
                <w:b/>
                <w:bCs/>
              </w:rPr>
            </w:pPr>
            <w:r w:rsidRPr="004C6DBE">
              <w:rPr>
                <w:b/>
                <w:bCs/>
              </w:rPr>
              <w:t>Partie réservée au Sénat</w:t>
            </w:r>
            <w:r w:rsidR="00762C26">
              <w:rPr>
                <w:b/>
                <w:bCs/>
              </w:rPr>
              <w:t> :</w:t>
            </w:r>
          </w:p>
        </w:tc>
      </w:tr>
      <w:tr w:rsidR="00920B2E" w:rsidRPr="004C6DBE" w14:paraId="4365CC0F" w14:textId="77777777" w:rsidTr="00466A3E">
        <w:trPr>
          <w:trHeight w:val="7967"/>
        </w:trPr>
        <w:tc>
          <w:tcPr>
            <w:tcW w:w="9142" w:type="dxa"/>
            <w:tcBorders>
              <w:top w:val="double" w:sz="4" w:space="0" w:color="auto"/>
              <w:left w:val="double" w:sz="4" w:space="0" w:color="auto"/>
              <w:bottom w:val="double" w:sz="4" w:space="0" w:color="auto"/>
              <w:right w:val="double" w:sz="4" w:space="0" w:color="auto"/>
            </w:tcBorders>
            <w:vAlign w:val="center"/>
          </w:tcPr>
          <w:p w14:paraId="2686F896" w14:textId="77777777" w:rsidR="00920B2E" w:rsidRPr="004C6DBE" w:rsidRDefault="00920B2E" w:rsidP="007C4AC6">
            <w:pPr>
              <w:widowControl/>
              <w:spacing w:before="240" w:line="360" w:lineRule="auto"/>
              <w:ind w:left="3969"/>
            </w:pPr>
            <w:r w:rsidRPr="004C6DBE">
              <w:t>Est acceptée la présente offre pour valoir acte d'engagement</w:t>
            </w:r>
          </w:p>
          <w:p w14:paraId="22FB4E49" w14:textId="77777777" w:rsidR="00920B2E" w:rsidRPr="004C6DBE" w:rsidRDefault="00920B2E" w:rsidP="007C4AC6">
            <w:pPr>
              <w:widowControl/>
              <w:tabs>
                <w:tab w:val="left" w:leader="dot" w:pos="8789"/>
              </w:tabs>
              <w:spacing w:before="240" w:line="360" w:lineRule="auto"/>
              <w:ind w:left="3969"/>
            </w:pPr>
            <w:r w:rsidRPr="004C6DBE">
              <w:t xml:space="preserve">À </w:t>
            </w:r>
          </w:p>
          <w:p w14:paraId="1DF71E6A" w14:textId="77777777" w:rsidR="00920B2E" w:rsidRPr="004C6DBE" w:rsidRDefault="00920B2E" w:rsidP="007C4AC6">
            <w:pPr>
              <w:widowControl/>
              <w:tabs>
                <w:tab w:val="left" w:leader="dot" w:pos="8789"/>
              </w:tabs>
              <w:spacing w:before="240" w:line="360" w:lineRule="auto"/>
              <w:ind w:left="3969"/>
            </w:pPr>
            <w:r w:rsidRPr="004C6DBE">
              <w:t xml:space="preserve">Le </w:t>
            </w:r>
          </w:p>
          <w:p w14:paraId="2C567E75" w14:textId="77777777" w:rsidR="00920B2E" w:rsidRPr="004C6DBE" w:rsidRDefault="00920B2E" w:rsidP="007C4AC6">
            <w:pPr>
              <w:widowControl/>
              <w:tabs>
                <w:tab w:val="left" w:pos="3960"/>
                <w:tab w:val="left" w:leader="dot" w:pos="7655"/>
              </w:tabs>
              <w:spacing w:line="360" w:lineRule="auto"/>
            </w:pPr>
          </w:p>
          <w:p w14:paraId="0D3E1FF4" w14:textId="77777777" w:rsidR="00920B2E" w:rsidRPr="004C6DBE" w:rsidRDefault="00920B2E" w:rsidP="007C4AC6">
            <w:pPr>
              <w:widowControl/>
              <w:tabs>
                <w:tab w:val="left" w:pos="3960"/>
                <w:tab w:val="left" w:leader="dot" w:pos="7655"/>
              </w:tabs>
              <w:spacing w:line="360" w:lineRule="auto"/>
            </w:pPr>
            <w:r w:rsidRPr="004C6DBE">
              <w:t>Le pouvoir adjudicateur</w:t>
            </w:r>
            <w:r w:rsidR="00762C26">
              <w:t> :</w:t>
            </w:r>
          </w:p>
          <w:p w14:paraId="235C9821" w14:textId="77777777" w:rsidR="00920B2E" w:rsidRPr="004C6DBE" w:rsidRDefault="00920B2E" w:rsidP="007C4AC6">
            <w:pPr>
              <w:widowControl/>
              <w:spacing w:line="360" w:lineRule="auto"/>
            </w:pPr>
          </w:p>
          <w:p w14:paraId="3244DE37" w14:textId="77777777" w:rsidR="00920B2E" w:rsidRPr="004C6DBE" w:rsidRDefault="00920B2E" w:rsidP="007C4AC6">
            <w:pPr>
              <w:widowControl/>
              <w:spacing w:line="360" w:lineRule="auto"/>
            </w:pPr>
          </w:p>
          <w:p w14:paraId="170DAE9D" w14:textId="3F233629" w:rsidR="00920B2E" w:rsidRPr="004C6DBE" w:rsidRDefault="00094EC2" w:rsidP="007C4AC6">
            <w:pPr>
              <w:widowControl/>
              <w:spacing w:line="360" w:lineRule="auto"/>
            </w:pPr>
            <w:r w:rsidRPr="007B3216">
              <w:t>Présenté par l</w:t>
            </w:r>
            <w:r w:rsidR="00CF1653">
              <w:t>e</w:t>
            </w:r>
            <w:r w:rsidRPr="007B3216">
              <w:t xml:space="preserve"> Direct</w:t>
            </w:r>
            <w:r w:rsidR="00CF1653">
              <w:t>eur</w:t>
            </w:r>
            <w:r w:rsidRPr="007B3216">
              <w:t xml:space="preserve"> de la Logistique et des Moyens généraux (DLMG)</w:t>
            </w:r>
            <w:r w:rsidR="00762C26">
              <w:t> :</w:t>
            </w:r>
          </w:p>
          <w:p w14:paraId="02F06D38" w14:textId="77777777" w:rsidR="00920B2E" w:rsidRPr="004C6DBE" w:rsidRDefault="00920B2E" w:rsidP="007C4AC6">
            <w:pPr>
              <w:widowControl/>
              <w:spacing w:line="360" w:lineRule="auto"/>
            </w:pPr>
          </w:p>
          <w:p w14:paraId="5C9AA8F3" w14:textId="77777777" w:rsidR="00920B2E" w:rsidRPr="004C6DBE" w:rsidRDefault="00920B2E" w:rsidP="007C4AC6">
            <w:pPr>
              <w:widowControl/>
              <w:spacing w:line="360" w:lineRule="auto"/>
            </w:pPr>
          </w:p>
          <w:p w14:paraId="3450678B" w14:textId="77777777" w:rsidR="00920B2E" w:rsidRPr="004C6DBE" w:rsidRDefault="00920B2E" w:rsidP="007C4AC6">
            <w:pPr>
              <w:widowControl/>
              <w:spacing w:line="360" w:lineRule="auto"/>
            </w:pPr>
          </w:p>
          <w:p w14:paraId="0BA1143E" w14:textId="0D51B94E" w:rsidR="00920B2E" w:rsidRPr="004C6DBE" w:rsidRDefault="00920B2E" w:rsidP="007C4AC6">
            <w:pPr>
              <w:widowControl/>
              <w:spacing w:line="360" w:lineRule="auto"/>
            </w:pPr>
            <w:r w:rsidRPr="004C6DBE">
              <w:t xml:space="preserve">Pour le Conseil de Questure, </w:t>
            </w:r>
            <w:r w:rsidR="00CF1653">
              <w:t xml:space="preserve">Mme la Questeure déléguée ou </w:t>
            </w:r>
            <w:r w:rsidRPr="004C6DBE">
              <w:t>M. le Questeur délégué</w:t>
            </w:r>
            <w:r w:rsidR="00762C26">
              <w:t> :</w:t>
            </w:r>
          </w:p>
          <w:p w14:paraId="3D9252B5" w14:textId="77777777" w:rsidR="00920B2E" w:rsidRDefault="00920B2E" w:rsidP="007C4AC6">
            <w:pPr>
              <w:widowControl/>
              <w:spacing w:line="360" w:lineRule="auto"/>
            </w:pPr>
          </w:p>
          <w:p w14:paraId="317BCED5" w14:textId="77777777" w:rsidR="00920B2E" w:rsidRPr="004C6DBE" w:rsidRDefault="00920B2E" w:rsidP="007C4AC6">
            <w:pPr>
              <w:widowControl/>
              <w:spacing w:line="360" w:lineRule="auto"/>
            </w:pPr>
          </w:p>
          <w:p w14:paraId="75BA9C7D" w14:textId="77777777" w:rsidR="00920B2E" w:rsidRPr="004C6DBE" w:rsidRDefault="00920B2E" w:rsidP="007C4AC6">
            <w:pPr>
              <w:widowControl/>
              <w:spacing w:line="360" w:lineRule="auto"/>
            </w:pPr>
          </w:p>
          <w:p w14:paraId="131262D2" w14:textId="77777777" w:rsidR="00920B2E" w:rsidRPr="004C6DBE" w:rsidRDefault="00920B2E" w:rsidP="007C4AC6">
            <w:pPr>
              <w:widowControl/>
              <w:spacing w:line="360" w:lineRule="auto"/>
            </w:pPr>
          </w:p>
        </w:tc>
      </w:tr>
    </w:tbl>
    <w:p w14:paraId="33523703" w14:textId="77777777" w:rsidR="001C0323" w:rsidRDefault="001C0323" w:rsidP="00F51B6B">
      <w:pPr>
        <w:pStyle w:val="DCETexte"/>
      </w:pPr>
    </w:p>
    <w:p w14:paraId="74154694" w14:textId="77777777" w:rsidR="00297B88" w:rsidRDefault="00F95255" w:rsidP="00BF0A14">
      <w:pPr>
        <w:pStyle w:val="DCEAnnexe"/>
        <w:rPr>
          <w:caps/>
        </w:rPr>
      </w:pPr>
      <w:r>
        <w:rPr>
          <w:u w:val="single"/>
        </w:rPr>
        <w:lastRenderedPageBreak/>
        <w:t>A</w:t>
      </w:r>
      <w:r w:rsidR="00BF0A14">
        <w:rPr>
          <w:u w:val="single"/>
        </w:rPr>
        <w:t>NNEXE N° 1</w:t>
      </w:r>
      <w:r w:rsidR="00BF0A14">
        <w:br/>
      </w:r>
      <w:r w:rsidR="00BF0A14">
        <w:br/>
      </w:r>
      <w:r w:rsidR="00BF0A14">
        <w:br/>
      </w:r>
      <w:r w:rsidR="00BF0A14">
        <w:rPr>
          <w:caps/>
        </w:rPr>
        <w:t>Liste des demandes d’acceptation de sous-traitants</w:t>
      </w:r>
      <w:r w:rsidR="00BF0A14">
        <w:rPr>
          <w:caps/>
        </w:rPr>
        <w:br/>
        <w:t>et d’agrément des conditions de paiement</w:t>
      </w:r>
    </w:p>
    <w:p w14:paraId="6F418975" w14:textId="77777777" w:rsidR="00F95255" w:rsidRDefault="00F95255">
      <w:pPr>
        <w:widowControl/>
        <w:rPr>
          <w:b/>
          <w:caps/>
          <w:spacing w:val="20"/>
        </w:rPr>
        <w:sectPr w:rsidR="00F95255" w:rsidSect="00F95255">
          <w:headerReference w:type="even" r:id="rId9"/>
          <w:footerReference w:type="even" r:id="rId10"/>
          <w:footerReference w:type="default" r:id="rId11"/>
          <w:pgSz w:w="11906" w:h="16838"/>
          <w:pgMar w:top="1417" w:right="1417" w:bottom="1417" w:left="1800" w:header="708" w:footer="708" w:gutter="0"/>
          <w:cols w:space="708"/>
          <w:docGrid w:linePitch="360"/>
        </w:sectPr>
      </w:pPr>
    </w:p>
    <w:p w14:paraId="40434AB6" w14:textId="04E289F0" w:rsidR="001D3D33" w:rsidRDefault="00297B88" w:rsidP="00297B88">
      <w:pPr>
        <w:pStyle w:val="DCETexte"/>
        <w:jc w:val="center"/>
        <w:rPr>
          <w:b/>
        </w:rPr>
      </w:pPr>
      <w:r w:rsidRPr="001D3D33">
        <w:rPr>
          <w:b/>
        </w:rPr>
        <w:lastRenderedPageBreak/>
        <w:t>ANNEXE N° 2</w:t>
      </w:r>
    </w:p>
    <w:p w14:paraId="6429F2DC" w14:textId="77777777" w:rsidR="005B1D88" w:rsidRDefault="0000118C" w:rsidP="005B1D88">
      <w:pPr>
        <w:pStyle w:val="DCETexte"/>
        <w:jc w:val="center"/>
        <w:rPr>
          <w:bCs/>
        </w:rPr>
      </w:pPr>
      <w:r w:rsidRPr="005B1D88">
        <w:rPr>
          <w:bCs/>
        </w:rPr>
        <w:t xml:space="preserve">Le bordereau des prix unitaires (BPU) et le devis quantitatif estimatif (DQE), qu’il revient au soumissionnaire de compléter, figurent </w:t>
      </w:r>
      <w:r w:rsidR="005B1D88" w:rsidRPr="005B1D88">
        <w:rPr>
          <w:bCs/>
        </w:rPr>
        <w:t xml:space="preserve">au format </w:t>
      </w:r>
      <w:proofErr w:type="spellStart"/>
      <w:r w:rsidR="005B1D88">
        <w:rPr>
          <w:bCs/>
        </w:rPr>
        <w:t>x</w:t>
      </w:r>
      <w:r w:rsidR="005B1D88" w:rsidRPr="005B1D88">
        <w:rPr>
          <w:bCs/>
        </w:rPr>
        <w:t>ls</w:t>
      </w:r>
      <w:proofErr w:type="spellEnd"/>
      <w:r w:rsidR="005B1D88" w:rsidRPr="005B1D88">
        <w:rPr>
          <w:bCs/>
        </w:rPr>
        <w:t xml:space="preserve">. </w:t>
      </w:r>
      <w:proofErr w:type="gramStart"/>
      <w:r w:rsidRPr="005B1D88">
        <w:rPr>
          <w:bCs/>
        </w:rPr>
        <w:t>en</w:t>
      </w:r>
      <w:proofErr w:type="gramEnd"/>
      <w:r w:rsidRPr="005B1D88">
        <w:rPr>
          <w:bCs/>
        </w:rPr>
        <w:t xml:space="preserve"> annexe du DCE mis en ligne. </w:t>
      </w:r>
    </w:p>
    <w:p w14:paraId="01D28240" w14:textId="128178BA" w:rsidR="0000118C" w:rsidRPr="005B1D88" w:rsidRDefault="005B1D88" w:rsidP="005B1D88">
      <w:pPr>
        <w:pStyle w:val="DCETexte"/>
        <w:jc w:val="center"/>
        <w:rPr>
          <w:bCs/>
        </w:rPr>
      </w:pPr>
      <w:r>
        <w:rPr>
          <w:bCs/>
        </w:rPr>
        <w:t>Ces BPU et DQE seront annexés à l’offre du titulaire.</w:t>
      </w:r>
    </w:p>
    <w:sectPr w:rsidR="0000118C" w:rsidRPr="005B1D88" w:rsidSect="008A2758">
      <w:pgSz w:w="16838" w:h="11906" w:orient="landscape"/>
      <w:pgMar w:top="180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672740" w14:textId="77777777" w:rsidR="00762C26" w:rsidRDefault="00762C26">
      <w:r>
        <w:separator/>
      </w:r>
    </w:p>
  </w:endnote>
  <w:endnote w:type="continuationSeparator" w:id="0">
    <w:p w14:paraId="2A6F05DE" w14:textId="77777777" w:rsidR="00762C26" w:rsidRDefault="00762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neva">
    <w:altName w:val="Arial"/>
    <w:charset w:val="00"/>
    <w:family w:val="swiss"/>
    <w:pitch w:val="variable"/>
    <w:sig w:usb0="00000007" w:usb1="00000000" w:usb2="00000000" w:usb3="00000000" w:csb0="00000093" w:csb1="00000000"/>
  </w:font>
  <w:font w:name="Bookman">
    <w:altName w:val="Bookman Old Style"/>
    <w:panose1 w:val="00000000000000000000"/>
    <w:charset w:val="4D"/>
    <w:family w:val="auto"/>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D9003" w14:textId="77777777" w:rsidR="00762C26" w:rsidRDefault="00762C26">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7BBAB43A" w14:textId="77777777" w:rsidR="00762C26" w:rsidRDefault="00762C2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7DD8D" w14:textId="77777777" w:rsidR="00762C26" w:rsidRPr="003351D4" w:rsidRDefault="00762C26" w:rsidP="00E832A8">
    <w:pPr>
      <w:pStyle w:val="Pieddepage"/>
      <w:jc w:val="center"/>
      <w:rPr>
        <w:sz w:val="20"/>
        <w:szCs w:val="20"/>
      </w:rPr>
    </w:pPr>
    <w:r w:rsidRPr="003351D4">
      <w:rPr>
        <w:rStyle w:val="Numrodepage"/>
        <w:sz w:val="20"/>
        <w:szCs w:val="20"/>
      </w:rPr>
      <w:fldChar w:fldCharType="begin"/>
    </w:r>
    <w:r w:rsidRPr="003351D4">
      <w:rPr>
        <w:rStyle w:val="Numrodepage"/>
        <w:sz w:val="20"/>
        <w:szCs w:val="20"/>
      </w:rPr>
      <w:instrText xml:space="preserve"> PAGE </w:instrText>
    </w:r>
    <w:r w:rsidRPr="003351D4">
      <w:rPr>
        <w:rStyle w:val="Numrodepage"/>
        <w:sz w:val="20"/>
        <w:szCs w:val="20"/>
      </w:rPr>
      <w:fldChar w:fldCharType="separate"/>
    </w:r>
    <w:r w:rsidR="007E0991">
      <w:rPr>
        <w:rStyle w:val="Numrodepage"/>
        <w:noProof/>
        <w:sz w:val="20"/>
        <w:szCs w:val="20"/>
      </w:rPr>
      <w:t>6</w:t>
    </w:r>
    <w:r w:rsidRPr="003351D4">
      <w:rPr>
        <w:rStyle w:val="Numrodepage"/>
        <w:sz w:val="20"/>
        <w:szCs w:val="20"/>
      </w:rPr>
      <w:fldChar w:fldCharType="end"/>
    </w:r>
    <w:r w:rsidRPr="003351D4">
      <w:rPr>
        <w:rStyle w:val="Numrodepage"/>
        <w:sz w:val="20"/>
        <w:szCs w:val="20"/>
      </w:rPr>
      <w:t>/</w:t>
    </w:r>
    <w:r w:rsidRPr="003351D4">
      <w:rPr>
        <w:rStyle w:val="Numrodepage"/>
        <w:sz w:val="20"/>
        <w:szCs w:val="20"/>
      </w:rPr>
      <w:fldChar w:fldCharType="begin"/>
    </w:r>
    <w:r w:rsidRPr="003351D4">
      <w:rPr>
        <w:rStyle w:val="Numrodepage"/>
        <w:sz w:val="20"/>
        <w:szCs w:val="20"/>
      </w:rPr>
      <w:instrText xml:space="preserve"> NUMPAGES </w:instrText>
    </w:r>
    <w:r w:rsidRPr="003351D4">
      <w:rPr>
        <w:rStyle w:val="Numrodepage"/>
        <w:sz w:val="20"/>
        <w:szCs w:val="20"/>
      </w:rPr>
      <w:fldChar w:fldCharType="separate"/>
    </w:r>
    <w:r w:rsidR="007E0991">
      <w:rPr>
        <w:rStyle w:val="Numrodepage"/>
        <w:noProof/>
        <w:sz w:val="20"/>
        <w:szCs w:val="20"/>
      </w:rPr>
      <w:t>18</w:t>
    </w:r>
    <w:r w:rsidRPr="003351D4">
      <w:rPr>
        <w:rStyle w:val="Numrodepage"/>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2C499" w14:textId="77777777" w:rsidR="00762C26" w:rsidRDefault="00762C26">
      <w:r>
        <w:separator/>
      </w:r>
    </w:p>
  </w:footnote>
  <w:footnote w:type="continuationSeparator" w:id="0">
    <w:p w14:paraId="54684287" w14:textId="77777777" w:rsidR="00762C26" w:rsidRDefault="00762C26">
      <w:r>
        <w:continuationSeparator/>
      </w:r>
    </w:p>
  </w:footnote>
  <w:footnote w:id="1">
    <w:p w14:paraId="10F10BEE" w14:textId="77777777" w:rsidR="00762C26" w:rsidRDefault="00762C26" w:rsidP="00920B2E">
      <w:pPr>
        <w:pStyle w:val="Notedebasdepage"/>
      </w:pPr>
      <w:r>
        <w:rPr>
          <w:rStyle w:val="Appelnotedebasdep"/>
        </w:rPr>
        <w:t>(1)</w:t>
      </w:r>
      <w:r>
        <w:t xml:space="preserve"> </w:t>
      </w:r>
      <w:r w:rsidRPr="00B93A3C">
        <w:rPr>
          <w:i/>
        </w:rPr>
        <w:t>Remplacer, s’il y a lieu, « registre du commerce et des sociétés » par « répertoire des métiers ».</w:t>
      </w:r>
    </w:p>
  </w:footnote>
  <w:footnote w:id="2">
    <w:p w14:paraId="0A635C7E" w14:textId="77777777" w:rsidR="00762C26" w:rsidRDefault="00762C26" w:rsidP="00094EC2">
      <w:pPr>
        <w:pStyle w:val="Notedebasdepage"/>
      </w:pPr>
      <w:r>
        <w:rPr>
          <w:rStyle w:val="Appelnotedebasdep"/>
        </w:rPr>
        <w:t>(1)</w:t>
      </w:r>
      <w:r>
        <w:t xml:space="preserve"> </w:t>
      </w:r>
      <w:r w:rsidRPr="00B93A3C">
        <w:rPr>
          <w:i/>
        </w:rPr>
        <w:t>Remplacer, s’il y a lieu, « registre du commerce et des sociétés » par « répertoire des métiers ».</w:t>
      </w:r>
    </w:p>
  </w:footnote>
  <w:footnote w:id="3">
    <w:p w14:paraId="20DFF5A3" w14:textId="77777777" w:rsidR="00762C26" w:rsidRDefault="00762C26" w:rsidP="00094EC2">
      <w:pPr>
        <w:pStyle w:val="Notedebasdepage"/>
      </w:pPr>
    </w:p>
  </w:footnote>
  <w:footnote w:id="4">
    <w:p w14:paraId="4ADF39F8" w14:textId="77777777" w:rsidR="00762C26" w:rsidRDefault="00762C26" w:rsidP="00B86B29">
      <w:pPr>
        <w:pStyle w:val="Notedebasdepage"/>
      </w:pPr>
      <w:r>
        <w:rPr>
          <w:rStyle w:val="Appelnotedebasdep"/>
        </w:rPr>
        <w:t>(2)</w:t>
      </w:r>
      <w:r>
        <w:t xml:space="preserve"> </w:t>
      </w:r>
      <w:r w:rsidRPr="00ED667A">
        <w:rPr>
          <w:i/>
        </w:rPr>
        <w:t>Rayer la mention inutile.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26226" w14:textId="77777777" w:rsidR="00762C26" w:rsidRDefault="00762C26">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47C40C5" w14:textId="77777777" w:rsidR="00762C26" w:rsidRDefault="00762C26">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D5D6EF04"/>
    <w:lvl w:ilvl="0">
      <w:start w:val="1"/>
      <w:numFmt w:val="upperRoman"/>
      <w:pStyle w:val="Titre1"/>
      <w:lvlText w:val="%1."/>
      <w:legacy w:legacy="1" w:legacySpace="0" w:legacyIndent="454"/>
      <w:lvlJc w:val="left"/>
      <w:pPr>
        <w:ind w:left="454" w:hanging="454"/>
      </w:pPr>
    </w:lvl>
    <w:lvl w:ilvl="1">
      <w:start w:val="1"/>
      <w:numFmt w:val="upperLetter"/>
      <w:pStyle w:val="Titre2"/>
      <w:lvlText w:val="%2."/>
      <w:legacy w:legacy="1" w:legacySpace="0" w:legacyIndent="680"/>
      <w:lvlJc w:val="left"/>
      <w:pPr>
        <w:ind w:left="908" w:hanging="680"/>
      </w:pPr>
    </w:lvl>
    <w:lvl w:ilvl="2">
      <w:start w:val="1"/>
      <w:numFmt w:val="decimal"/>
      <w:pStyle w:val="Titre3"/>
      <w:lvlText w:val="%3."/>
      <w:legacy w:legacy="1" w:legacySpace="0" w:legacyIndent="708"/>
      <w:lvlJc w:val="left"/>
      <w:pPr>
        <w:ind w:left="1362" w:hanging="708"/>
      </w:pPr>
    </w:lvl>
    <w:lvl w:ilvl="3">
      <w:start w:val="1"/>
      <w:numFmt w:val="lowerLetter"/>
      <w:pStyle w:val="Titre4"/>
      <w:lvlText w:val="%4)"/>
      <w:legacy w:legacy="1" w:legacySpace="0" w:legacyIndent="708"/>
      <w:lvlJc w:val="left"/>
      <w:pPr>
        <w:ind w:left="2550" w:hanging="708"/>
      </w:pPr>
    </w:lvl>
    <w:lvl w:ilvl="4">
      <w:start w:val="1"/>
      <w:numFmt w:val="decimal"/>
      <w:pStyle w:val="Titre5"/>
      <w:lvlText w:val="(%5)"/>
      <w:legacy w:legacy="1" w:legacySpace="0" w:legacyIndent="708"/>
      <w:lvlJc w:val="left"/>
      <w:pPr>
        <w:ind w:left="3258" w:hanging="708"/>
      </w:pPr>
    </w:lvl>
    <w:lvl w:ilvl="5">
      <w:start w:val="1"/>
      <w:numFmt w:val="lowerLetter"/>
      <w:pStyle w:val="Titre6"/>
      <w:lvlText w:val="(%6)"/>
      <w:legacy w:legacy="1" w:legacySpace="0" w:legacyIndent="708"/>
      <w:lvlJc w:val="left"/>
      <w:pPr>
        <w:ind w:left="3966" w:hanging="708"/>
      </w:pPr>
    </w:lvl>
    <w:lvl w:ilvl="6">
      <w:start w:val="1"/>
      <w:numFmt w:val="lowerRoman"/>
      <w:pStyle w:val="Titre7"/>
      <w:lvlText w:val="(%7)"/>
      <w:legacy w:legacy="1" w:legacySpace="0" w:legacyIndent="708"/>
      <w:lvlJc w:val="left"/>
      <w:pPr>
        <w:ind w:left="4674" w:hanging="708"/>
      </w:pPr>
    </w:lvl>
    <w:lvl w:ilvl="7">
      <w:start w:val="1"/>
      <w:numFmt w:val="lowerLetter"/>
      <w:pStyle w:val="Titre8"/>
      <w:lvlText w:val="(%8)"/>
      <w:legacy w:legacy="1" w:legacySpace="0" w:legacyIndent="708"/>
      <w:lvlJc w:val="left"/>
      <w:pPr>
        <w:ind w:left="5382" w:hanging="708"/>
      </w:pPr>
    </w:lvl>
    <w:lvl w:ilvl="8">
      <w:start w:val="1"/>
      <w:numFmt w:val="lowerRoman"/>
      <w:pStyle w:val="Titre9"/>
      <w:lvlText w:val="(%9)"/>
      <w:legacy w:legacy="1" w:legacySpace="0" w:legacyIndent="708"/>
      <w:lvlJc w:val="left"/>
      <w:pPr>
        <w:ind w:left="6090" w:hanging="708"/>
      </w:pPr>
    </w:lvl>
  </w:abstractNum>
  <w:abstractNum w:abstractNumId="1" w15:restartNumberingAfterBreak="0">
    <w:nsid w:val="102A5D97"/>
    <w:multiLevelType w:val="multilevel"/>
    <w:tmpl w:val="B8D0A88E"/>
    <w:lvl w:ilvl="0">
      <w:start w:val="1"/>
      <w:numFmt w:val="decimal"/>
      <w:pStyle w:val="DCEArticle"/>
      <w:isLgl/>
      <w:suff w:val="nothing"/>
      <w:lvlText w:val="ARTICLE %1 - "/>
      <w:lvlJc w:val="left"/>
      <w:pPr>
        <w:ind w:left="0" w:firstLine="0"/>
      </w:pPr>
      <w:rPr>
        <w:rFonts w:ascii="Times New Roman" w:hAnsi="Times New Roman" w:hint="default"/>
        <w:b/>
        <w:i w:val="0"/>
        <w:sz w:val="26"/>
        <w:szCs w:val="26"/>
        <w:u w:val="single"/>
      </w:rPr>
    </w:lvl>
    <w:lvl w:ilvl="1">
      <w:start w:val="1"/>
      <w:numFmt w:val="decimal"/>
      <w:pStyle w:val="DCEArticle"/>
      <w:suff w:val="space"/>
      <w:lvlText w:val="%1.%2."/>
      <w:lvlJc w:val="left"/>
      <w:pPr>
        <w:ind w:left="852" w:hanging="852"/>
      </w:pPr>
      <w:rPr>
        <w:rFonts w:ascii="Times New Roman" w:hAnsi="Times New Roman" w:hint="default"/>
      </w:rPr>
    </w:lvl>
    <w:lvl w:ilvl="2">
      <w:start w:val="1"/>
      <w:numFmt w:val="decimal"/>
      <w:suff w:val="space"/>
      <w:lvlText w:val="%1.%2.%3."/>
      <w:lvlJc w:val="left"/>
      <w:pPr>
        <w:ind w:left="0" w:firstLine="1134"/>
      </w:pPr>
      <w:rPr>
        <w:rFonts w:ascii="Times New Roman" w:hAnsi="Times New Roman" w:hint="default"/>
      </w:rPr>
    </w:lvl>
    <w:lvl w:ilvl="3">
      <w:start w:val="1"/>
      <w:numFmt w:val="decimal"/>
      <w:suff w:val="space"/>
      <w:lvlText w:val="%1.%2.%3.%4."/>
      <w:lvlJc w:val="left"/>
      <w:pPr>
        <w:ind w:left="0" w:firstLine="1701"/>
      </w:pPr>
      <w:rPr>
        <w:rFonts w:ascii="Times New Roman" w:hAnsi="Times New Roman" w:hint="default"/>
      </w:rPr>
    </w:lvl>
    <w:lvl w:ilvl="4">
      <w:start w:val="1"/>
      <w:numFmt w:val="decimal"/>
      <w:lvlText w:val="%1.%2.%3.%4.%5."/>
      <w:lvlJc w:val="left"/>
      <w:pPr>
        <w:tabs>
          <w:tab w:val="num" w:pos="6075"/>
        </w:tabs>
        <w:ind w:left="5067" w:hanging="792"/>
      </w:pPr>
      <w:rPr>
        <w:rFonts w:hint="default"/>
      </w:rPr>
    </w:lvl>
    <w:lvl w:ilvl="5">
      <w:start w:val="1"/>
      <w:numFmt w:val="decimal"/>
      <w:lvlText w:val="%1.%2.%3.%4.%5.%6."/>
      <w:lvlJc w:val="left"/>
      <w:pPr>
        <w:tabs>
          <w:tab w:val="num" w:pos="6435"/>
        </w:tabs>
        <w:ind w:left="5571" w:hanging="936"/>
      </w:pPr>
      <w:rPr>
        <w:rFonts w:hint="default"/>
      </w:rPr>
    </w:lvl>
    <w:lvl w:ilvl="6">
      <w:start w:val="1"/>
      <w:numFmt w:val="decimal"/>
      <w:lvlText w:val="%1.%2.%3.%4.%5.%6.%7."/>
      <w:lvlJc w:val="left"/>
      <w:pPr>
        <w:tabs>
          <w:tab w:val="num" w:pos="7155"/>
        </w:tabs>
        <w:ind w:left="6075" w:hanging="1080"/>
      </w:pPr>
      <w:rPr>
        <w:rFonts w:hint="default"/>
      </w:rPr>
    </w:lvl>
    <w:lvl w:ilvl="7">
      <w:start w:val="1"/>
      <w:numFmt w:val="decimal"/>
      <w:lvlText w:val="%1.%2.%3.%4.%5.%6.%7.%8."/>
      <w:lvlJc w:val="left"/>
      <w:pPr>
        <w:tabs>
          <w:tab w:val="num" w:pos="7875"/>
        </w:tabs>
        <w:ind w:left="6579" w:hanging="1224"/>
      </w:pPr>
      <w:rPr>
        <w:rFonts w:hint="default"/>
      </w:rPr>
    </w:lvl>
    <w:lvl w:ilvl="8">
      <w:start w:val="1"/>
      <w:numFmt w:val="decimal"/>
      <w:lvlText w:val="%1.%2.%3.%4.%5.%6.%7.%8.%9."/>
      <w:lvlJc w:val="left"/>
      <w:pPr>
        <w:tabs>
          <w:tab w:val="num" w:pos="8595"/>
        </w:tabs>
        <w:ind w:left="7155" w:hanging="1440"/>
      </w:pPr>
      <w:rPr>
        <w:rFonts w:hint="default"/>
      </w:rPr>
    </w:lvl>
  </w:abstractNum>
  <w:abstractNum w:abstractNumId="2" w15:restartNumberingAfterBreak="0">
    <w:nsid w:val="11337842"/>
    <w:multiLevelType w:val="hybridMultilevel"/>
    <w:tmpl w:val="B8342F8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B387BC3"/>
    <w:multiLevelType w:val="hybridMultilevel"/>
    <w:tmpl w:val="CF9C1618"/>
    <w:lvl w:ilvl="0" w:tplc="06DEB6D8">
      <w:start w:val="1"/>
      <w:numFmt w:val="bullet"/>
      <w:pStyle w:val="DCETiret"/>
      <w:lvlText w:val="-"/>
      <w:lvlJc w:val="left"/>
      <w:pPr>
        <w:tabs>
          <w:tab w:val="num" w:pos="1287"/>
        </w:tabs>
        <w:ind w:left="1287" w:hanging="360"/>
      </w:pPr>
      <w:rPr>
        <w:rFonts w:ascii="Times New Roman" w:hAnsi="Times New Roman" w:cs="Times New Roman"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22303573"/>
    <w:multiLevelType w:val="hybridMultilevel"/>
    <w:tmpl w:val="B8342F8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68168F8"/>
    <w:multiLevelType w:val="hybridMultilevel"/>
    <w:tmpl w:val="5F1AC238"/>
    <w:lvl w:ilvl="0" w:tplc="CCFECF0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690509D"/>
    <w:multiLevelType w:val="hybridMultilevel"/>
    <w:tmpl w:val="C47A13B4"/>
    <w:lvl w:ilvl="0" w:tplc="0130F67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9EE0337"/>
    <w:multiLevelType w:val="hybridMultilevel"/>
    <w:tmpl w:val="A5E86348"/>
    <w:lvl w:ilvl="0" w:tplc="33362E38">
      <w:start w:val="38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86D0B67"/>
    <w:multiLevelType w:val="hybridMultilevel"/>
    <w:tmpl w:val="58728A9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88708DB"/>
    <w:multiLevelType w:val="hybridMultilevel"/>
    <w:tmpl w:val="41E67AA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E6348F0"/>
    <w:multiLevelType w:val="hybridMultilevel"/>
    <w:tmpl w:val="73B44D3A"/>
    <w:lvl w:ilvl="0" w:tplc="433E2388">
      <w:start w:val="1"/>
      <w:numFmt w:val="decimal"/>
      <w:lvlText w:val="%1)"/>
      <w:lvlJc w:val="left"/>
      <w:pPr>
        <w:ind w:left="720" w:hanging="360"/>
      </w:pPr>
      <w:rPr>
        <w:rFonts w:hint="default"/>
        <w:b/>
        <w:i/>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BC122DF"/>
    <w:multiLevelType w:val="hybridMultilevel"/>
    <w:tmpl w:val="11AE8678"/>
    <w:lvl w:ilvl="0" w:tplc="040C000B">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787C0C15"/>
    <w:multiLevelType w:val="hybridMultilevel"/>
    <w:tmpl w:val="87D20FBE"/>
    <w:lvl w:ilvl="0" w:tplc="040C0001">
      <w:start w:val="1"/>
      <w:numFmt w:val="bullet"/>
      <w:lvlText w:val=""/>
      <w:lvlJc w:val="left"/>
      <w:pPr>
        <w:tabs>
          <w:tab w:val="num" w:pos="1854"/>
        </w:tabs>
        <w:ind w:left="1854"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3" w15:restartNumberingAfterBreak="0">
    <w:nsid w:val="79FA4D42"/>
    <w:multiLevelType w:val="multilevel"/>
    <w:tmpl w:val="B8D0A88E"/>
    <w:lvl w:ilvl="0">
      <w:start w:val="1"/>
      <w:numFmt w:val="decimal"/>
      <w:isLgl/>
      <w:suff w:val="nothing"/>
      <w:lvlText w:val="ARTICLE %1 - "/>
      <w:lvlJc w:val="left"/>
      <w:pPr>
        <w:ind w:left="0" w:firstLine="0"/>
      </w:pPr>
      <w:rPr>
        <w:rFonts w:ascii="Times New Roman" w:hAnsi="Times New Roman" w:hint="default"/>
        <w:b/>
        <w:i w:val="0"/>
        <w:sz w:val="26"/>
        <w:szCs w:val="26"/>
        <w:u w:val="single"/>
      </w:rPr>
    </w:lvl>
    <w:lvl w:ilvl="1">
      <w:start w:val="1"/>
      <w:numFmt w:val="decimal"/>
      <w:suff w:val="space"/>
      <w:lvlText w:val="%1.%2."/>
      <w:lvlJc w:val="left"/>
      <w:pPr>
        <w:ind w:left="852" w:hanging="852"/>
      </w:pPr>
      <w:rPr>
        <w:rFonts w:ascii="Times New Roman" w:hAnsi="Times New Roman" w:hint="default"/>
      </w:rPr>
    </w:lvl>
    <w:lvl w:ilvl="2">
      <w:start w:val="1"/>
      <w:numFmt w:val="decimal"/>
      <w:suff w:val="space"/>
      <w:lvlText w:val="%1.%2.%3."/>
      <w:lvlJc w:val="left"/>
      <w:pPr>
        <w:ind w:left="0" w:firstLine="1134"/>
      </w:pPr>
      <w:rPr>
        <w:rFonts w:ascii="Times New Roman" w:hAnsi="Times New Roman" w:hint="default"/>
      </w:rPr>
    </w:lvl>
    <w:lvl w:ilvl="3">
      <w:start w:val="1"/>
      <w:numFmt w:val="decimal"/>
      <w:suff w:val="space"/>
      <w:lvlText w:val="%1.%2.%3.%4."/>
      <w:lvlJc w:val="left"/>
      <w:pPr>
        <w:ind w:left="0" w:firstLine="1701"/>
      </w:pPr>
      <w:rPr>
        <w:rFonts w:ascii="Times New Roman" w:hAnsi="Times New Roman" w:hint="default"/>
      </w:rPr>
    </w:lvl>
    <w:lvl w:ilvl="4">
      <w:start w:val="1"/>
      <w:numFmt w:val="decimal"/>
      <w:lvlText w:val="%1.%2.%3.%4.%5."/>
      <w:lvlJc w:val="left"/>
      <w:pPr>
        <w:tabs>
          <w:tab w:val="num" w:pos="6075"/>
        </w:tabs>
        <w:ind w:left="5067" w:hanging="792"/>
      </w:pPr>
      <w:rPr>
        <w:rFonts w:hint="default"/>
      </w:rPr>
    </w:lvl>
    <w:lvl w:ilvl="5">
      <w:start w:val="1"/>
      <w:numFmt w:val="decimal"/>
      <w:lvlText w:val="%1.%2.%3.%4.%5.%6."/>
      <w:lvlJc w:val="left"/>
      <w:pPr>
        <w:tabs>
          <w:tab w:val="num" w:pos="6435"/>
        </w:tabs>
        <w:ind w:left="5571" w:hanging="936"/>
      </w:pPr>
      <w:rPr>
        <w:rFonts w:hint="default"/>
      </w:rPr>
    </w:lvl>
    <w:lvl w:ilvl="6">
      <w:start w:val="1"/>
      <w:numFmt w:val="decimal"/>
      <w:lvlText w:val="%1.%2.%3.%4.%5.%6.%7."/>
      <w:lvlJc w:val="left"/>
      <w:pPr>
        <w:tabs>
          <w:tab w:val="num" w:pos="7155"/>
        </w:tabs>
        <w:ind w:left="6075" w:hanging="1080"/>
      </w:pPr>
      <w:rPr>
        <w:rFonts w:hint="default"/>
      </w:rPr>
    </w:lvl>
    <w:lvl w:ilvl="7">
      <w:start w:val="1"/>
      <w:numFmt w:val="decimal"/>
      <w:lvlText w:val="%1.%2.%3.%4.%5.%6.%7.%8."/>
      <w:lvlJc w:val="left"/>
      <w:pPr>
        <w:tabs>
          <w:tab w:val="num" w:pos="7875"/>
        </w:tabs>
        <w:ind w:left="6579" w:hanging="1224"/>
      </w:pPr>
      <w:rPr>
        <w:rFonts w:hint="default"/>
      </w:rPr>
    </w:lvl>
    <w:lvl w:ilvl="8">
      <w:start w:val="1"/>
      <w:numFmt w:val="decimal"/>
      <w:lvlText w:val="%1.%2.%3.%4.%5.%6.%7.%8.%9."/>
      <w:lvlJc w:val="left"/>
      <w:pPr>
        <w:tabs>
          <w:tab w:val="num" w:pos="8595"/>
        </w:tabs>
        <w:ind w:left="7155" w:hanging="1440"/>
      </w:pPr>
      <w:rPr>
        <w:rFonts w:hint="default"/>
      </w:rPr>
    </w:lvl>
  </w:abstractNum>
  <w:num w:numId="1">
    <w:abstractNumId w:val="11"/>
  </w:num>
  <w:num w:numId="2">
    <w:abstractNumId w:val="1"/>
  </w:num>
  <w:num w:numId="3">
    <w:abstractNumId w:val="3"/>
  </w:num>
  <w:num w:numId="4">
    <w:abstractNumId w:val="13"/>
  </w:num>
  <w:num w:numId="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
  </w:num>
  <w:num w:numId="8">
    <w:abstractNumId w:val="1"/>
  </w:num>
  <w:num w:numId="9">
    <w:abstractNumId w:val="4"/>
  </w:num>
  <w:num w:numId="10">
    <w:abstractNumId w:val="5"/>
  </w:num>
  <w:num w:numId="11">
    <w:abstractNumId w:val="8"/>
  </w:num>
  <w:num w:numId="12">
    <w:abstractNumId w:val="9"/>
  </w:num>
  <w:num w:numId="13">
    <w:abstractNumId w:val="2"/>
  </w:num>
  <w:num w:numId="14">
    <w:abstractNumId w:val="10"/>
  </w:num>
  <w:num w:numId="15">
    <w:abstractNumId w:val="6"/>
  </w:num>
  <w:num w:numId="16">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icolas JACQUES">
    <w15:presenceInfo w15:providerId="AD" w15:userId="S-1-5-21-857008329-1699671798-2414548155-12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1198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4DF"/>
    <w:rsid w:val="0000118C"/>
    <w:rsid w:val="00002671"/>
    <w:rsid w:val="00002F32"/>
    <w:rsid w:val="00002F4D"/>
    <w:rsid w:val="00011A2B"/>
    <w:rsid w:val="00013C5B"/>
    <w:rsid w:val="00024037"/>
    <w:rsid w:val="0003630D"/>
    <w:rsid w:val="00041D12"/>
    <w:rsid w:val="0004343E"/>
    <w:rsid w:val="00050945"/>
    <w:rsid w:val="0005190B"/>
    <w:rsid w:val="00054E63"/>
    <w:rsid w:val="00056D44"/>
    <w:rsid w:val="00071164"/>
    <w:rsid w:val="00074580"/>
    <w:rsid w:val="00077B32"/>
    <w:rsid w:val="00094EC2"/>
    <w:rsid w:val="000C4FC9"/>
    <w:rsid w:val="000D0ACB"/>
    <w:rsid w:val="000E4495"/>
    <w:rsid w:val="000F0333"/>
    <w:rsid w:val="00106067"/>
    <w:rsid w:val="00132BB0"/>
    <w:rsid w:val="00135CD9"/>
    <w:rsid w:val="001365FB"/>
    <w:rsid w:val="00137C33"/>
    <w:rsid w:val="001419E6"/>
    <w:rsid w:val="00142F41"/>
    <w:rsid w:val="00144E23"/>
    <w:rsid w:val="00150B5B"/>
    <w:rsid w:val="00151DCF"/>
    <w:rsid w:val="00155B62"/>
    <w:rsid w:val="00163DAC"/>
    <w:rsid w:val="001643E8"/>
    <w:rsid w:val="00166D6F"/>
    <w:rsid w:val="00172331"/>
    <w:rsid w:val="001779E0"/>
    <w:rsid w:val="00180CFA"/>
    <w:rsid w:val="00185B67"/>
    <w:rsid w:val="001A0C36"/>
    <w:rsid w:val="001B55BF"/>
    <w:rsid w:val="001C0323"/>
    <w:rsid w:val="001C1716"/>
    <w:rsid w:val="001C2D74"/>
    <w:rsid w:val="001C4334"/>
    <w:rsid w:val="001D17D7"/>
    <w:rsid w:val="001D3D33"/>
    <w:rsid w:val="001D73F0"/>
    <w:rsid w:val="001F3EBC"/>
    <w:rsid w:val="00206ADF"/>
    <w:rsid w:val="00210847"/>
    <w:rsid w:val="002148CA"/>
    <w:rsid w:val="00222F05"/>
    <w:rsid w:val="00224CEA"/>
    <w:rsid w:val="00225888"/>
    <w:rsid w:val="0023490A"/>
    <w:rsid w:val="00254E1E"/>
    <w:rsid w:val="002641B9"/>
    <w:rsid w:val="00267AB5"/>
    <w:rsid w:val="002721AB"/>
    <w:rsid w:val="002857FD"/>
    <w:rsid w:val="00297B88"/>
    <w:rsid w:val="002A49DA"/>
    <w:rsid w:val="002B0E91"/>
    <w:rsid w:val="002B17F7"/>
    <w:rsid w:val="002B72E3"/>
    <w:rsid w:val="002C3686"/>
    <w:rsid w:val="002C385E"/>
    <w:rsid w:val="002C425E"/>
    <w:rsid w:val="002E6C56"/>
    <w:rsid w:val="002F1B98"/>
    <w:rsid w:val="002F1FA6"/>
    <w:rsid w:val="00300C57"/>
    <w:rsid w:val="00313C0B"/>
    <w:rsid w:val="003171E9"/>
    <w:rsid w:val="003173E0"/>
    <w:rsid w:val="00322E9E"/>
    <w:rsid w:val="0032550C"/>
    <w:rsid w:val="00330297"/>
    <w:rsid w:val="00334826"/>
    <w:rsid w:val="003351D4"/>
    <w:rsid w:val="00355F10"/>
    <w:rsid w:val="00356F97"/>
    <w:rsid w:val="00360E92"/>
    <w:rsid w:val="003713AD"/>
    <w:rsid w:val="0037384E"/>
    <w:rsid w:val="003834FA"/>
    <w:rsid w:val="00385282"/>
    <w:rsid w:val="003A37DE"/>
    <w:rsid w:val="003B4EE0"/>
    <w:rsid w:val="003B7CC1"/>
    <w:rsid w:val="003C0A81"/>
    <w:rsid w:val="003C62D8"/>
    <w:rsid w:val="003D0813"/>
    <w:rsid w:val="00400CE7"/>
    <w:rsid w:val="00401D60"/>
    <w:rsid w:val="00417947"/>
    <w:rsid w:val="0042115A"/>
    <w:rsid w:val="00421FA6"/>
    <w:rsid w:val="00427765"/>
    <w:rsid w:val="00437DE9"/>
    <w:rsid w:val="00454436"/>
    <w:rsid w:val="00455498"/>
    <w:rsid w:val="004573DD"/>
    <w:rsid w:val="00457407"/>
    <w:rsid w:val="0046529F"/>
    <w:rsid w:val="00466A3E"/>
    <w:rsid w:val="00471B4A"/>
    <w:rsid w:val="00474DF1"/>
    <w:rsid w:val="00482DE3"/>
    <w:rsid w:val="0048459B"/>
    <w:rsid w:val="00490B12"/>
    <w:rsid w:val="004916B9"/>
    <w:rsid w:val="00491BB9"/>
    <w:rsid w:val="00495305"/>
    <w:rsid w:val="00497956"/>
    <w:rsid w:val="004A7E3D"/>
    <w:rsid w:val="004E13BF"/>
    <w:rsid w:val="0050082A"/>
    <w:rsid w:val="005076F3"/>
    <w:rsid w:val="0051542C"/>
    <w:rsid w:val="00516EC8"/>
    <w:rsid w:val="00521B99"/>
    <w:rsid w:val="005226A3"/>
    <w:rsid w:val="0052341F"/>
    <w:rsid w:val="0054043D"/>
    <w:rsid w:val="00546CD9"/>
    <w:rsid w:val="005604D6"/>
    <w:rsid w:val="00566178"/>
    <w:rsid w:val="00571F70"/>
    <w:rsid w:val="0057625D"/>
    <w:rsid w:val="005852D3"/>
    <w:rsid w:val="00593563"/>
    <w:rsid w:val="00597FA0"/>
    <w:rsid w:val="005A667F"/>
    <w:rsid w:val="005B1D88"/>
    <w:rsid w:val="005B63BC"/>
    <w:rsid w:val="005B6DA3"/>
    <w:rsid w:val="005C3779"/>
    <w:rsid w:val="005C746A"/>
    <w:rsid w:val="005D423E"/>
    <w:rsid w:val="005D62CC"/>
    <w:rsid w:val="005F433B"/>
    <w:rsid w:val="005F5C3F"/>
    <w:rsid w:val="00605B1B"/>
    <w:rsid w:val="006071F7"/>
    <w:rsid w:val="00617524"/>
    <w:rsid w:val="00623A96"/>
    <w:rsid w:val="0064072F"/>
    <w:rsid w:val="0064264C"/>
    <w:rsid w:val="0065149E"/>
    <w:rsid w:val="0065361F"/>
    <w:rsid w:val="00661F1A"/>
    <w:rsid w:val="00672001"/>
    <w:rsid w:val="006808DB"/>
    <w:rsid w:val="006813B7"/>
    <w:rsid w:val="006818A6"/>
    <w:rsid w:val="00683CC4"/>
    <w:rsid w:val="0069076A"/>
    <w:rsid w:val="006933C9"/>
    <w:rsid w:val="00696A47"/>
    <w:rsid w:val="006977B1"/>
    <w:rsid w:val="00697F96"/>
    <w:rsid w:val="006A0C9B"/>
    <w:rsid w:val="006A4993"/>
    <w:rsid w:val="006B5980"/>
    <w:rsid w:val="006B5E66"/>
    <w:rsid w:val="006B6772"/>
    <w:rsid w:val="006C1F5B"/>
    <w:rsid w:val="006C51A9"/>
    <w:rsid w:val="006D6910"/>
    <w:rsid w:val="006E0E65"/>
    <w:rsid w:val="006E2535"/>
    <w:rsid w:val="006F1B01"/>
    <w:rsid w:val="006F2ACB"/>
    <w:rsid w:val="00705E98"/>
    <w:rsid w:val="00713A61"/>
    <w:rsid w:val="007144BE"/>
    <w:rsid w:val="0072711C"/>
    <w:rsid w:val="00732180"/>
    <w:rsid w:val="0073554A"/>
    <w:rsid w:val="007372E2"/>
    <w:rsid w:val="00742F82"/>
    <w:rsid w:val="0074617D"/>
    <w:rsid w:val="007465A6"/>
    <w:rsid w:val="00756C69"/>
    <w:rsid w:val="00762C26"/>
    <w:rsid w:val="007649E6"/>
    <w:rsid w:val="00765B37"/>
    <w:rsid w:val="00770A57"/>
    <w:rsid w:val="007773D3"/>
    <w:rsid w:val="0078476E"/>
    <w:rsid w:val="00785B8A"/>
    <w:rsid w:val="0079159C"/>
    <w:rsid w:val="007962B6"/>
    <w:rsid w:val="007A0E2F"/>
    <w:rsid w:val="007C0CDE"/>
    <w:rsid w:val="007C1A04"/>
    <w:rsid w:val="007C30E5"/>
    <w:rsid w:val="007C388F"/>
    <w:rsid w:val="007C4AC6"/>
    <w:rsid w:val="007D3BEA"/>
    <w:rsid w:val="007D464B"/>
    <w:rsid w:val="007E0116"/>
    <w:rsid w:val="007E0991"/>
    <w:rsid w:val="007E4E20"/>
    <w:rsid w:val="0081230A"/>
    <w:rsid w:val="008176F5"/>
    <w:rsid w:val="00823426"/>
    <w:rsid w:val="0082588B"/>
    <w:rsid w:val="008272B8"/>
    <w:rsid w:val="00830023"/>
    <w:rsid w:val="00832235"/>
    <w:rsid w:val="00837EB1"/>
    <w:rsid w:val="00837F8D"/>
    <w:rsid w:val="008465F3"/>
    <w:rsid w:val="008534DB"/>
    <w:rsid w:val="008540AD"/>
    <w:rsid w:val="00874C9D"/>
    <w:rsid w:val="0088323B"/>
    <w:rsid w:val="008A2758"/>
    <w:rsid w:val="008A366A"/>
    <w:rsid w:val="008A4849"/>
    <w:rsid w:val="008A6FE1"/>
    <w:rsid w:val="008B2EA4"/>
    <w:rsid w:val="008C6797"/>
    <w:rsid w:val="008E0512"/>
    <w:rsid w:val="008E712D"/>
    <w:rsid w:val="008F0D31"/>
    <w:rsid w:val="008F0DDE"/>
    <w:rsid w:val="008F597A"/>
    <w:rsid w:val="00911534"/>
    <w:rsid w:val="00920B2E"/>
    <w:rsid w:val="00924F23"/>
    <w:rsid w:val="00931E93"/>
    <w:rsid w:val="009328DC"/>
    <w:rsid w:val="009343B6"/>
    <w:rsid w:val="009366DC"/>
    <w:rsid w:val="009551E6"/>
    <w:rsid w:val="00956AEB"/>
    <w:rsid w:val="00963B98"/>
    <w:rsid w:val="00964977"/>
    <w:rsid w:val="00977116"/>
    <w:rsid w:val="00985E6C"/>
    <w:rsid w:val="00991342"/>
    <w:rsid w:val="009A5413"/>
    <w:rsid w:val="009B159B"/>
    <w:rsid w:val="009C64D7"/>
    <w:rsid w:val="009C7B28"/>
    <w:rsid w:val="009D586C"/>
    <w:rsid w:val="009E64F3"/>
    <w:rsid w:val="009F25F6"/>
    <w:rsid w:val="00A04A38"/>
    <w:rsid w:val="00A076A1"/>
    <w:rsid w:val="00A12F23"/>
    <w:rsid w:val="00A1301B"/>
    <w:rsid w:val="00A21673"/>
    <w:rsid w:val="00A2239F"/>
    <w:rsid w:val="00A34ACA"/>
    <w:rsid w:val="00A3598D"/>
    <w:rsid w:val="00A52D78"/>
    <w:rsid w:val="00A548A2"/>
    <w:rsid w:val="00A56622"/>
    <w:rsid w:val="00A57755"/>
    <w:rsid w:val="00A60F75"/>
    <w:rsid w:val="00A664DF"/>
    <w:rsid w:val="00A77678"/>
    <w:rsid w:val="00A85800"/>
    <w:rsid w:val="00A85812"/>
    <w:rsid w:val="00AB3C72"/>
    <w:rsid w:val="00AC48D8"/>
    <w:rsid w:val="00AD5C56"/>
    <w:rsid w:val="00AD7210"/>
    <w:rsid w:val="00AE074B"/>
    <w:rsid w:val="00AE36A8"/>
    <w:rsid w:val="00AE43D6"/>
    <w:rsid w:val="00AE4B65"/>
    <w:rsid w:val="00AF2388"/>
    <w:rsid w:val="00AF345D"/>
    <w:rsid w:val="00B055C2"/>
    <w:rsid w:val="00B05D28"/>
    <w:rsid w:val="00B12CC6"/>
    <w:rsid w:val="00B2777A"/>
    <w:rsid w:val="00B31651"/>
    <w:rsid w:val="00B35C4A"/>
    <w:rsid w:val="00B37C8E"/>
    <w:rsid w:val="00B5010B"/>
    <w:rsid w:val="00B57150"/>
    <w:rsid w:val="00B57C67"/>
    <w:rsid w:val="00B74022"/>
    <w:rsid w:val="00B75B4D"/>
    <w:rsid w:val="00B82F85"/>
    <w:rsid w:val="00B862CD"/>
    <w:rsid w:val="00B8666E"/>
    <w:rsid w:val="00B86B29"/>
    <w:rsid w:val="00B907D6"/>
    <w:rsid w:val="00B9687E"/>
    <w:rsid w:val="00BB23B3"/>
    <w:rsid w:val="00BC3BCF"/>
    <w:rsid w:val="00BC4069"/>
    <w:rsid w:val="00BD00AA"/>
    <w:rsid w:val="00BD1507"/>
    <w:rsid w:val="00BD1823"/>
    <w:rsid w:val="00BD764A"/>
    <w:rsid w:val="00BE1602"/>
    <w:rsid w:val="00BE5205"/>
    <w:rsid w:val="00BF0A14"/>
    <w:rsid w:val="00BF1D8C"/>
    <w:rsid w:val="00C017B4"/>
    <w:rsid w:val="00C21FFC"/>
    <w:rsid w:val="00C22A2A"/>
    <w:rsid w:val="00C24760"/>
    <w:rsid w:val="00C31F9B"/>
    <w:rsid w:val="00C3336F"/>
    <w:rsid w:val="00C40855"/>
    <w:rsid w:val="00C43736"/>
    <w:rsid w:val="00C51151"/>
    <w:rsid w:val="00C5232A"/>
    <w:rsid w:val="00C53E18"/>
    <w:rsid w:val="00C61C7D"/>
    <w:rsid w:val="00C65092"/>
    <w:rsid w:val="00C70C7F"/>
    <w:rsid w:val="00C74AAA"/>
    <w:rsid w:val="00C7664F"/>
    <w:rsid w:val="00C82EDE"/>
    <w:rsid w:val="00C830FC"/>
    <w:rsid w:val="00C90933"/>
    <w:rsid w:val="00C90BD0"/>
    <w:rsid w:val="00C911C6"/>
    <w:rsid w:val="00C91459"/>
    <w:rsid w:val="00CA1D29"/>
    <w:rsid w:val="00CB40DE"/>
    <w:rsid w:val="00CE0FEB"/>
    <w:rsid w:val="00CE7DA9"/>
    <w:rsid w:val="00CF1653"/>
    <w:rsid w:val="00CF2B9E"/>
    <w:rsid w:val="00CF6EB7"/>
    <w:rsid w:val="00D06B86"/>
    <w:rsid w:val="00D21E8F"/>
    <w:rsid w:val="00D24CFB"/>
    <w:rsid w:val="00D27A37"/>
    <w:rsid w:val="00D309FC"/>
    <w:rsid w:val="00D31C60"/>
    <w:rsid w:val="00D31F7A"/>
    <w:rsid w:val="00D34A7D"/>
    <w:rsid w:val="00D35C42"/>
    <w:rsid w:val="00D44603"/>
    <w:rsid w:val="00D55837"/>
    <w:rsid w:val="00D7367F"/>
    <w:rsid w:val="00D77A3A"/>
    <w:rsid w:val="00DA16A0"/>
    <w:rsid w:val="00DA2A20"/>
    <w:rsid w:val="00DA7C02"/>
    <w:rsid w:val="00DB1345"/>
    <w:rsid w:val="00DB79A7"/>
    <w:rsid w:val="00DC5B50"/>
    <w:rsid w:val="00DE2389"/>
    <w:rsid w:val="00DF1A12"/>
    <w:rsid w:val="00DF79F9"/>
    <w:rsid w:val="00DF7D59"/>
    <w:rsid w:val="00E1388A"/>
    <w:rsid w:val="00E21044"/>
    <w:rsid w:val="00E24159"/>
    <w:rsid w:val="00E25855"/>
    <w:rsid w:val="00E45308"/>
    <w:rsid w:val="00E466B2"/>
    <w:rsid w:val="00E5599F"/>
    <w:rsid w:val="00E6705C"/>
    <w:rsid w:val="00E71355"/>
    <w:rsid w:val="00E717CB"/>
    <w:rsid w:val="00E76EC4"/>
    <w:rsid w:val="00E82859"/>
    <w:rsid w:val="00E832A8"/>
    <w:rsid w:val="00EA0C96"/>
    <w:rsid w:val="00EB53B2"/>
    <w:rsid w:val="00EB7147"/>
    <w:rsid w:val="00EC24DA"/>
    <w:rsid w:val="00ED15AE"/>
    <w:rsid w:val="00ED552F"/>
    <w:rsid w:val="00ED648D"/>
    <w:rsid w:val="00EE0E2F"/>
    <w:rsid w:val="00EF318E"/>
    <w:rsid w:val="00F02789"/>
    <w:rsid w:val="00F12E76"/>
    <w:rsid w:val="00F1627D"/>
    <w:rsid w:val="00F26B14"/>
    <w:rsid w:val="00F30223"/>
    <w:rsid w:val="00F433CC"/>
    <w:rsid w:val="00F46012"/>
    <w:rsid w:val="00F506E9"/>
    <w:rsid w:val="00F51B6B"/>
    <w:rsid w:val="00F53252"/>
    <w:rsid w:val="00F548AE"/>
    <w:rsid w:val="00F57695"/>
    <w:rsid w:val="00F65221"/>
    <w:rsid w:val="00F669A9"/>
    <w:rsid w:val="00F67C47"/>
    <w:rsid w:val="00F72F94"/>
    <w:rsid w:val="00F74801"/>
    <w:rsid w:val="00F911D9"/>
    <w:rsid w:val="00F92D73"/>
    <w:rsid w:val="00F95255"/>
    <w:rsid w:val="00FB28FA"/>
    <w:rsid w:val="00FC7065"/>
    <w:rsid w:val="00FD13CA"/>
    <w:rsid w:val="00FE2E3B"/>
    <w:rsid w:val="00FE301A"/>
    <w:rsid w:val="00FE6797"/>
    <w:rsid w:val="00FF44AF"/>
    <w:rsid w:val="00FF75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809"/>
    <o:shapelayout v:ext="edit">
      <o:idmap v:ext="edit" data="1"/>
    </o:shapelayout>
  </w:shapeDefaults>
  <w:decimalSymbol w:val=","/>
  <w:listSeparator w:val=";"/>
  <w14:docId w14:val="5C53ADD4"/>
  <w15:docId w15:val="{0386CDB3-E1DA-457D-854E-4A51A1780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52D78"/>
    <w:pPr>
      <w:widowControl w:val="0"/>
    </w:pPr>
    <w:rPr>
      <w:sz w:val="24"/>
      <w:szCs w:val="24"/>
    </w:rPr>
  </w:style>
  <w:style w:type="paragraph" w:styleId="Titre1">
    <w:name w:val="heading 1"/>
    <w:basedOn w:val="Normal"/>
    <w:next w:val="Corpsdetexte"/>
    <w:qFormat/>
    <w:rsid w:val="00BD1507"/>
    <w:pPr>
      <w:widowControl/>
      <w:numPr>
        <w:numId w:val="6"/>
      </w:numPr>
      <w:overflowPunct w:val="0"/>
      <w:autoSpaceDE w:val="0"/>
      <w:autoSpaceDN w:val="0"/>
      <w:adjustRightInd w:val="0"/>
      <w:spacing w:after="240"/>
      <w:jc w:val="both"/>
      <w:textAlignment w:val="baseline"/>
      <w:outlineLvl w:val="0"/>
    </w:pPr>
    <w:rPr>
      <w:caps/>
      <w:sz w:val="28"/>
      <w:szCs w:val="20"/>
    </w:rPr>
  </w:style>
  <w:style w:type="paragraph" w:styleId="Titre2">
    <w:name w:val="heading 2"/>
    <w:basedOn w:val="Normal"/>
    <w:next w:val="Corpsdetexte"/>
    <w:qFormat/>
    <w:rsid w:val="00BD1507"/>
    <w:pPr>
      <w:widowControl/>
      <w:numPr>
        <w:ilvl w:val="1"/>
        <w:numId w:val="6"/>
      </w:numPr>
      <w:overflowPunct w:val="0"/>
      <w:autoSpaceDE w:val="0"/>
      <w:autoSpaceDN w:val="0"/>
      <w:adjustRightInd w:val="0"/>
      <w:spacing w:after="240"/>
      <w:ind w:hanging="454"/>
      <w:jc w:val="both"/>
      <w:textAlignment w:val="baseline"/>
      <w:outlineLvl w:val="1"/>
    </w:pPr>
    <w:rPr>
      <w:smallCaps/>
      <w:szCs w:val="20"/>
    </w:rPr>
  </w:style>
  <w:style w:type="paragraph" w:styleId="Titre3">
    <w:name w:val="heading 3"/>
    <w:basedOn w:val="Normal"/>
    <w:next w:val="Corpsdetexte"/>
    <w:qFormat/>
    <w:rsid w:val="00BD1507"/>
    <w:pPr>
      <w:widowControl/>
      <w:numPr>
        <w:ilvl w:val="2"/>
        <w:numId w:val="6"/>
      </w:numPr>
      <w:overflowPunct w:val="0"/>
      <w:autoSpaceDE w:val="0"/>
      <w:autoSpaceDN w:val="0"/>
      <w:adjustRightInd w:val="0"/>
      <w:spacing w:after="240"/>
      <w:ind w:hanging="454"/>
      <w:jc w:val="both"/>
      <w:textAlignment w:val="baseline"/>
      <w:outlineLvl w:val="2"/>
    </w:pPr>
    <w:rPr>
      <w:sz w:val="22"/>
      <w:szCs w:val="20"/>
    </w:rPr>
  </w:style>
  <w:style w:type="paragraph" w:styleId="Titre4">
    <w:name w:val="heading 4"/>
    <w:basedOn w:val="Normal"/>
    <w:next w:val="Normal"/>
    <w:qFormat/>
    <w:rsid w:val="00BD1507"/>
    <w:pPr>
      <w:keepNext/>
      <w:numPr>
        <w:ilvl w:val="3"/>
        <w:numId w:val="6"/>
      </w:numPr>
      <w:overflowPunct w:val="0"/>
      <w:autoSpaceDE w:val="0"/>
      <w:autoSpaceDN w:val="0"/>
      <w:adjustRightInd w:val="0"/>
      <w:jc w:val="center"/>
      <w:textAlignment w:val="baseline"/>
      <w:outlineLvl w:val="3"/>
    </w:pPr>
    <w:rPr>
      <w:rFonts w:ascii="Times" w:hAnsi="Times"/>
      <w:i/>
      <w:sz w:val="22"/>
      <w:szCs w:val="20"/>
    </w:rPr>
  </w:style>
  <w:style w:type="paragraph" w:styleId="Titre5">
    <w:name w:val="heading 5"/>
    <w:basedOn w:val="Normal"/>
    <w:next w:val="Normal"/>
    <w:qFormat/>
    <w:rsid w:val="00BD1507"/>
    <w:pPr>
      <w:numPr>
        <w:ilvl w:val="4"/>
        <w:numId w:val="6"/>
      </w:numPr>
      <w:overflowPunct w:val="0"/>
      <w:autoSpaceDE w:val="0"/>
      <w:autoSpaceDN w:val="0"/>
      <w:adjustRightInd w:val="0"/>
      <w:spacing w:before="240" w:after="60"/>
      <w:textAlignment w:val="baseline"/>
      <w:outlineLvl w:val="4"/>
    </w:pPr>
    <w:rPr>
      <w:rFonts w:ascii="Arial" w:hAnsi="Arial"/>
      <w:sz w:val="22"/>
      <w:szCs w:val="20"/>
    </w:rPr>
  </w:style>
  <w:style w:type="paragraph" w:styleId="Titre6">
    <w:name w:val="heading 6"/>
    <w:basedOn w:val="Normal"/>
    <w:next w:val="Normal"/>
    <w:qFormat/>
    <w:rsid w:val="00BD1507"/>
    <w:pPr>
      <w:numPr>
        <w:ilvl w:val="5"/>
        <w:numId w:val="6"/>
      </w:numPr>
      <w:overflowPunct w:val="0"/>
      <w:autoSpaceDE w:val="0"/>
      <w:autoSpaceDN w:val="0"/>
      <w:adjustRightInd w:val="0"/>
      <w:spacing w:before="240" w:after="60"/>
      <w:textAlignment w:val="baseline"/>
      <w:outlineLvl w:val="5"/>
    </w:pPr>
    <w:rPr>
      <w:i/>
      <w:sz w:val="22"/>
      <w:szCs w:val="20"/>
    </w:rPr>
  </w:style>
  <w:style w:type="paragraph" w:styleId="Titre7">
    <w:name w:val="heading 7"/>
    <w:basedOn w:val="Normal"/>
    <w:next w:val="Normal"/>
    <w:qFormat/>
    <w:rsid w:val="00BD1507"/>
    <w:pPr>
      <w:numPr>
        <w:ilvl w:val="6"/>
        <w:numId w:val="6"/>
      </w:numPr>
      <w:overflowPunct w:val="0"/>
      <w:autoSpaceDE w:val="0"/>
      <w:autoSpaceDN w:val="0"/>
      <w:adjustRightInd w:val="0"/>
      <w:spacing w:before="240" w:after="60"/>
      <w:textAlignment w:val="baseline"/>
      <w:outlineLvl w:val="6"/>
    </w:pPr>
    <w:rPr>
      <w:rFonts w:ascii="Arial" w:hAnsi="Arial"/>
      <w:sz w:val="20"/>
      <w:szCs w:val="20"/>
    </w:rPr>
  </w:style>
  <w:style w:type="paragraph" w:styleId="Titre8">
    <w:name w:val="heading 8"/>
    <w:basedOn w:val="Normal"/>
    <w:next w:val="Normal"/>
    <w:qFormat/>
    <w:rsid w:val="00BD1507"/>
    <w:pPr>
      <w:numPr>
        <w:ilvl w:val="7"/>
        <w:numId w:val="6"/>
      </w:numPr>
      <w:overflowPunct w:val="0"/>
      <w:autoSpaceDE w:val="0"/>
      <w:autoSpaceDN w:val="0"/>
      <w:adjustRightInd w:val="0"/>
      <w:spacing w:before="240" w:after="60"/>
      <w:textAlignment w:val="baseline"/>
      <w:outlineLvl w:val="7"/>
    </w:pPr>
    <w:rPr>
      <w:rFonts w:ascii="Arial" w:hAnsi="Arial"/>
      <w:i/>
      <w:sz w:val="20"/>
      <w:szCs w:val="20"/>
    </w:rPr>
  </w:style>
  <w:style w:type="paragraph" w:styleId="Titre9">
    <w:name w:val="heading 9"/>
    <w:basedOn w:val="Normal"/>
    <w:next w:val="Normal"/>
    <w:qFormat/>
    <w:rsid w:val="00BD1507"/>
    <w:pPr>
      <w:numPr>
        <w:ilvl w:val="8"/>
        <w:numId w:val="6"/>
      </w:numPr>
      <w:overflowPunct w:val="0"/>
      <w:autoSpaceDE w:val="0"/>
      <w:autoSpaceDN w:val="0"/>
      <w:adjustRightInd w:val="0"/>
      <w:spacing w:before="240" w:after="60"/>
      <w:textAlignment w:val="baseline"/>
      <w:outlineLvl w:val="8"/>
    </w:pPr>
    <w:rPr>
      <w:rFonts w:ascii="Arial" w:hAnsi="Arial"/>
      <w:b/>
      <w:i/>
      <w:sz w:val="18"/>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overflowPunct w:val="0"/>
      <w:autoSpaceDE w:val="0"/>
      <w:autoSpaceDN w:val="0"/>
      <w:adjustRightInd w:val="0"/>
      <w:jc w:val="both"/>
      <w:textAlignment w:val="baseline"/>
    </w:pPr>
    <w:rPr>
      <w:szCs w:val="20"/>
    </w:rPr>
  </w:style>
  <w:style w:type="paragraph" w:customStyle="1" w:styleId="CarCarCarCarCarCar">
    <w:name w:val="Car Car Car Car Car Car"/>
    <w:basedOn w:val="Normal"/>
    <w:rsid w:val="00C91459"/>
    <w:pPr>
      <w:widowControl/>
      <w:spacing w:after="160" w:line="240" w:lineRule="exact"/>
    </w:pPr>
    <w:rPr>
      <w:rFonts w:ascii="Tahoma" w:hAnsi="Tahoma"/>
      <w:sz w:val="20"/>
      <w:szCs w:val="20"/>
      <w:lang w:val="en-US" w:eastAsia="en-US"/>
    </w:rPr>
  </w:style>
  <w:style w:type="paragraph" w:customStyle="1" w:styleId="DCETexteCar">
    <w:name w:val="DCE Texte Car"/>
    <w:basedOn w:val="Normal"/>
    <w:pPr>
      <w:widowControl/>
      <w:spacing w:before="120" w:after="120"/>
      <w:jc w:val="both"/>
    </w:pPr>
  </w:style>
  <w:style w:type="character" w:customStyle="1" w:styleId="DCETexteCarCar">
    <w:name w:val="DCE Texte Car Car"/>
    <w:rPr>
      <w:sz w:val="24"/>
      <w:szCs w:val="24"/>
      <w:lang w:val="fr-FR" w:eastAsia="fr-FR" w:bidi="ar-SA"/>
    </w:rPr>
  </w:style>
  <w:style w:type="paragraph" w:styleId="En-tte">
    <w:name w:val="header"/>
    <w:basedOn w:val="Normal"/>
    <w:link w:val="En-tteCar"/>
    <w:pPr>
      <w:tabs>
        <w:tab w:val="center" w:pos="4536"/>
        <w:tab w:val="right" w:pos="9072"/>
      </w:tabs>
      <w:overflowPunct w:val="0"/>
      <w:autoSpaceDE w:val="0"/>
      <w:autoSpaceDN w:val="0"/>
      <w:adjustRightInd w:val="0"/>
      <w:textAlignment w:val="baseline"/>
    </w:pPr>
    <w:rPr>
      <w:szCs w:val="20"/>
    </w:rPr>
  </w:style>
  <w:style w:type="table" w:styleId="Grilledutableau">
    <w:name w:val="Table Grid"/>
    <w:basedOn w:val="TableauNormal"/>
    <w:rsid w:val="00FE2E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Textedebulles">
    <w:name w:val="Balloon Text"/>
    <w:basedOn w:val="Normal"/>
    <w:semiHidden/>
    <w:rPr>
      <w:rFonts w:ascii="Tahoma" w:hAnsi="Tahoma" w:cs="Tahoma"/>
      <w:sz w:val="16"/>
      <w:szCs w:val="16"/>
    </w:rPr>
  </w:style>
  <w:style w:type="paragraph" w:customStyle="1" w:styleId="DCETexte">
    <w:name w:val="DCE Texte"/>
    <w:basedOn w:val="Normal"/>
    <w:qFormat/>
    <w:pPr>
      <w:widowControl/>
      <w:spacing w:before="120" w:after="120"/>
      <w:jc w:val="both"/>
    </w:pPr>
  </w:style>
  <w:style w:type="paragraph" w:customStyle="1" w:styleId="DCEArticle">
    <w:name w:val="DCE Article"/>
    <w:basedOn w:val="Normal"/>
    <w:next w:val="DCETitre2"/>
    <w:qFormat/>
    <w:pPr>
      <w:keepNext/>
      <w:keepLines/>
      <w:widowControl/>
      <w:numPr>
        <w:numId w:val="2"/>
      </w:numPr>
      <w:spacing w:before="360" w:after="240"/>
      <w:outlineLvl w:val="0"/>
    </w:pPr>
    <w:rPr>
      <w:b/>
      <w:caps/>
      <w:sz w:val="26"/>
      <w:szCs w:val="26"/>
      <w:u w:val="single"/>
    </w:rPr>
  </w:style>
  <w:style w:type="paragraph" w:customStyle="1" w:styleId="DCETitre2">
    <w:name w:val="DCE Titre 2"/>
    <w:basedOn w:val="Normal"/>
    <w:next w:val="DCETitre3"/>
    <w:pPr>
      <w:keepNext/>
      <w:keepLines/>
      <w:widowControl/>
      <w:spacing w:before="240" w:after="240"/>
      <w:ind w:left="852" w:hanging="852"/>
      <w:outlineLvl w:val="1"/>
    </w:pPr>
    <w:rPr>
      <w:b/>
    </w:rPr>
  </w:style>
  <w:style w:type="paragraph" w:customStyle="1" w:styleId="DCETitre3">
    <w:name w:val="DCE Titre 3"/>
    <w:basedOn w:val="Normal"/>
    <w:next w:val="DCETitre4"/>
    <w:pPr>
      <w:keepNext/>
      <w:keepLines/>
      <w:widowControl/>
      <w:spacing w:before="240" w:after="120"/>
      <w:ind w:firstLine="1134"/>
      <w:outlineLvl w:val="2"/>
    </w:pPr>
    <w:rPr>
      <w:b/>
      <w:i/>
    </w:rPr>
  </w:style>
  <w:style w:type="paragraph" w:customStyle="1" w:styleId="DCETitre4">
    <w:name w:val="DCE Titre 4"/>
    <w:basedOn w:val="DCETitre3"/>
    <w:pPr>
      <w:numPr>
        <w:ilvl w:val="3"/>
      </w:numPr>
      <w:ind w:firstLine="1134"/>
      <w:outlineLvl w:val="3"/>
    </w:pPr>
    <w:rPr>
      <w:b w:val="0"/>
      <w:sz w:val="22"/>
    </w:rPr>
  </w:style>
  <w:style w:type="paragraph" w:customStyle="1" w:styleId="DCETiret">
    <w:name w:val="DCE Tiret"/>
    <w:basedOn w:val="Normal"/>
    <w:pPr>
      <w:widowControl/>
      <w:numPr>
        <w:numId w:val="3"/>
      </w:numPr>
      <w:tabs>
        <w:tab w:val="clear" w:pos="1287"/>
        <w:tab w:val="left" w:pos="851"/>
      </w:tabs>
      <w:spacing w:before="120" w:after="160"/>
      <w:ind w:left="851" w:hanging="284"/>
      <w:jc w:val="both"/>
    </w:pPr>
  </w:style>
  <w:style w:type="paragraph" w:styleId="Notedebasdepage">
    <w:name w:val="footnote text"/>
    <w:basedOn w:val="Normal"/>
    <w:link w:val="NotedebasdepageCar"/>
    <w:rsid w:val="00FE2E3B"/>
    <w:pPr>
      <w:overflowPunct w:val="0"/>
      <w:autoSpaceDE w:val="0"/>
      <w:autoSpaceDN w:val="0"/>
      <w:adjustRightInd w:val="0"/>
      <w:textAlignment w:val="baseline"/>
    </w:pPr>
    <w:rPr>
      <w:sz w:val="20"/>
      <w:szCs w:val="20"/>
    </w:rPr>
  </w:style>
  <w:style w:type="character" w:customStyle="1" w:styleId="NotedebasdepageCar">
    <w:name w:val="Note de bas de page Car"/>
    <w:link w:val="Notedebasdepage"/>
    <w:rsid w:val="00920B2E"/>
  </w:style>
  <w:style w:type="character" w:styleId="Appelnotedebasdep">
    <w:name w:val="footnote reference"/>
    <w:rsid w:val="00FE2E3B"/>
    <w:rPr>
      <w:vertAlign w:val="superscript"/>
    </w:rPr>
  </w:style>
  <w:style w:type="paragraph" w:customStyle="1" w:styleId="TEXTECONTRELAMARGE">
    <w:name w:val="TEXTE CONTRE LA MARGE"/>
    <w:basedOn w:val="Normal"/>
    <w:rsid w:val="003171E9"/>
    <w:pPr>
      <w:widowControl/>
      <w:overflowPunct w:val="0"/>
      <w:autoSpaceDE w:val="0"/>
      <w:autoSpaceDN w:val="0"/>
      <w:adjustRightInd w:val="0"/>
      <w:ind w:left="2268"/>
    </w:pPr>
    <w:rPr>
      <w:rFonts w:ascii="Geneva" w:hAnsi="Geneva"/>
      <w:noProof/>
      <w:sz w:val="20"/>
      <w:szCs w:val="20"/>
    </w:rPr>
  </w:style>
  <w:style w:type="paragraph" w:customStyle="1" w:styleId="Texteparagraphe">
    <w:name w:val="Texte paragraphe"/>
    <w:basedOn w:val="Normal"/>
    <w:semiHidden/>
    <w:rsid w:val="006C51A9"/>
    <w:pPr>
      <w:widowControl/>
      <w:spacing w:after="240"/>
      <w:jc w:val="both"/>
    </w:pPr>
  </w:style>
  <w:style w:type="table" w:customStyle="1" w:styleId="DCETableau">
    <w:name w:val="DCE Tableau"/>
    <w:basedOn w:val="Grilledutableau"/>
    <w:rsid w:val="00874C9D"/>
    <w:pPr>
      <w:overflowPunct w:val="0"/>
      <w:autoSpaceDE w:val="0"/>
      <w:autoSpaceDN w:val="0"/>
      <w:adjustRightInd w:val="0"/>
    </w:pPr>
    <w:rPr>
      <w:rFonts w:cs="Bookman"/>
      <w:sz w:val="24"/>
      <w:szCs w:val="24"/>
    </w:rPr>
    <w:tblPr>
      <w:jc w:val="center"/>
    </w:tblPr>
    <w:trPr>
      <w:jc w:val="center"/>
    </w:trPr>
    <w:tcPr>
      <w:vAlign w:val="center"/>
    </w:tcPr>
  </w:style>
  <w:style w:type="paragraph" w:customStyle="1" w:styleId="DCEAnnexe">
    <w:name w:val="DCE Annexe"/>
    <w:basedOn w:val="Normal"/>
    <w:next w:val="DCETexte"/>
    <w:rsid w:val="00874C9D"/>
    <w:pPr>
      <w:spacing w:after="240"/>
      <w:jc w:val="center"/>
    </w:pPr>
    <w:rPr>
      <w:b/>
      <w:spacing w:val="20"/>
    </w:rPr>
  </w:style>
  <w:style w:type="paragraph" w:customStyle="1" w:styleId="CarCar">
    <w:name w:val="Car Car"/>
    <w:basedOn w:val="Normal"/>
    <w:rsid w:val="00920B2E"/>
    <w:pPr>
      <w:widowControl/>
      <w:spacing w:after="160" w:line="240" w:lineRule="exact"/>
    </w:pPr>
    <w:rPr>
      <w:rFonts w:ascii="Tahoma" w:hAnsi="Tahoma"/>
      <w:sz w:val="20"/>
      <w:szCs w:val="20"/>
      <w:lang w:val="en-US" w:eastAsia="en-US"/>
    </w:rPr>
  </w:style>
  <w:style w:type="character" w:styleId="Lienhypertexte">
    <w:name w:val="Hyperlink"/>
    <w:uiPriority w:val="99"/>
    <w:unhideWhenUsed/>
    <w:rsid w:val="00FF75FC"/>
    <w:rPr>
      <w:color w:val="0000FF"/>
      <w:u w:val="single"/>
    </w:rPr>
  </w:style>
  <w:style w:type="character" w:styleId="Lienhypertextesuivivisit">
    <w:name w:val="FollowedHyperlink"/>
    <w:uiPriority w:val="99"/>
    <w:unhideWhenUsed/>
    <w:rsid w:val="00FF75FC"/>
    <w:rPr>
      <w:color w:val="800080"/>
      <w:u w:val="single"/>
    </w:rPr>
  </w:style>
  <w:style w:type="character" w:customStyle="1" w:styleId="En-tteCar">
    <w:name w:val="En-tête Car"/>
    <w:link w:val="En-tte"/>
    <w:rsid w:val="00FC7065"/>
    <w:rPr>
      <w:sz w:val="24"/>
    </w:rPr>
  </w:style>
  <w:style w:type="character" w:styleId="Marquedecommentaire">
    <w:name w:val="annotation reference"/>
    <w:rsid w:val="008465F3"/>
    <w:rPr>
      <w:sz w:val="16"/>
      <w:szCs w:val="16"/>
    </w:rPr>
  </w:style>
  <w:style w:type="paragraph" w:styleId="Commentaire">
    <w:name w:val="annotation text"/>
    <w:basedOn w:val="Normal"/>
    <w:link w:val="CommentaireCar"/>
    <w:rsid w:val="008465F3"/>
    <w:rPr>
      <w:sz w:val="20"/>
      <w:szCs w:val="20"/>
    </w:rPr>
  </w:style>
  <w:style w:type="character" w:customStyle="1" w:styleId="CommentaireCar">
    <w:name w:val="Commentaire Car"/>
    <w:basedOn w:val="Policepardfaut"/>
    <w:link w:val="Commentaire"/>
    <w:rsid w:val="008465F3"/>
  </w:style>
  <w:style w:type="paragraph" w:styleId="Objetducommentaire">
    <w:name w:val="annotation subject"/>
    <w:basedOn w:val="Commentaire"/>
    <w:next w:val="Commentaire"/>
    <w:link w:val="ObjetducommentaireCar"/>
    <w:rsid w:val="008465F3"/>
    <w:rPr>
      <w:b/>
      <w:bCs/>
    </w:rPr>
  </w:style>
  <w:style w:type="character" w:customStyle="1" w:styleId="ObjetducommentaireCar">
    <w:name w:val="Objet du commentaire Car"/>
    <w:link w:val="Objetducommentaire"/>
    <w:rsid w:val="008465F3"/>
    <w:rPr>
      <w:b/>
      <w:bCs/>
    </w:rPr>
  </w:style>
  <w:style w:type="paragraph" w:styleId="Paragraphedeliste">
    <w:name w:val="List Paragraph"/>
    <w:basedOn w:val="Normal"/>
    <w:uiPriority w:val="34"/>
    <w:qFormat/>
    <w:rsid w:val="00013C5B"/>
    <w:pPr>
      <w:ind w:left="720"/>
      <w:contextualSpacing/>
    </w:pPr>
  </w:style>
  <w:style w:type="character" w:customStyle="1" w:styleId="CorpsdetexteCar">
    <w:name w:val="Corps de texte Car"/>
    <w:basedOn w:val="Policepardfaut"/>
    <w:link w:val="Corpsdetexte"/>
    <w:rsid w:val="001643E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6574448">
      <w:bodyDiv w:val="1"/>
      <w:marLeft w:val="0"/>
      <w:marRight w:val="0"/>
      <w:marTop w:val="0"/>
      <w:marBottom w:val="0"/>
      <w:divBdr>
        <w:top w:val="none" w:sz="0" w:space="0" w:color="auto"/>
        <w:left w:val="none" w:sz="0" w:space="0" w:color="auto"/>
        <w:bottom w:val="none" w:sz="0" w:space="0" w:color="auto"/>
        <w:right w:val="none" w:sz="0" w:space="0" w:color="auto"/>
      </w:divBdr>
    </w:div>
    <w:div w:id="1430857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6339D4-AEBA-4787-9E57-926523798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10</Pages>
  <Words>1294</Words>
  <Characters>7012</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Senat</Company>
  <LinksUpToDate>false</LinksUpToDate>
  <CharactersWithSpaces>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Floc'Hlay Denis</dc:creator>
  <cp:lastModifiedBy>Jean-Pierre ROMAN</cp:lastModifiedBy>
  <cp:revision>7</cp:revision>
  <cp:lastPrinted>2025-07-02T15:11:00Z</cp:lastPrinted>
  <dcterms:created xsi:type="dcterms:W3CDTF">2025-07-08T10:49:00Z</dcterms:created>
  <dcterms:modified xsi:type="dcterms:W3CDTF">2025-07-16T08:28:00Z</dcterms:modified>
</cp:coreProperties>
</file>